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B45" w:rsidRDefault="00615B45" w:rsidP="00615B45">
      <w:pPr>
        <w:pStyle w:val="Subtitle"/>
        <w:jc w:val="right"/>
        <w:rPr>
          <w:color w:val="000000" w:themeColor="text1"/>
        </w:rPr>
      </w:pPr>
    </w:p>
    <w:p w:rsidR="00615B45" w:rsidRDefault="00615B45" w:rsidP="00615B45">
      <w:pPr>
        <w:pStyle w:val="Subtitle"/>
        <w:jc w:val="right"/>
        <w:rPr>
          <w:color w:val="000000" w:themeColor="text1"/>
        </w:rPr>
      </w:pPr>
    </w:p>
    <w:p w:rsidR="00615B45" w:rsidRDefault="00615B45" w:rsidP="00615B45">
      <w:pPr>
        <w:pStyle w:val="Subtitle"/>
        <w:jc w:val="right"/>
        <w:rPr>
          <w:color w:val="000000" w:themeColor="text1"/>
        </w:rPr>
      </w:pPr>
    </w:p>
    <w:p w:rsidR="00615B45" w:rsidRDefault="00615B45" w:rsidP="00615B45">
      <w:pPr>
        <w:pStyle w:val="Subtitle"/>
        <w:jc w:val="right"/>
        <w:rPr>
          <w:color w:val="000000" w:themeColor="text1"/>
        </w:rPr>
      </w:pPr>
    </w:p>
    <w:p w:rsidR="00615B45" w:rsidRPr="00615B45" w:rsidRDefault="00615B45" w:rsidP="00615B45">
      <w:pPr>
        <w:pStyle w:val="Subtitle"/>
        <w:jc w:val="right"/>
        <w:rPr>
          <w:color w:val="000000" w:themeColor="text1"/>
        </w:rPr>
      </w:pPr>
    </w:p>
    <w:p w:rsidR="00615B45" w:rsidRPr="00615B45" w:rsidRDefault="00615B45" w:rsidP="00615B45">
      <w:pPr>
        <w:pStyle w:val="Subtitle"/>
        <w:jc w:val="right"/>
        <w:rPr>
          <w:color w:val="000000" w:themeColor="text1"/>
        </w:rPr>
      </w:pPr>
    </w:p>
    <w:p w:rsidR="009C7285" w:rsidRPr="00DD39BC" w:rsidRDefault="009C7285" w:rsidP="00AC36B3"/>
    <w:p w:rsidR="009B1045" w:rsidRPr="00DD39BC" w:rsidRDefault="00DD650D" w:rsidP="00AC36B3">
      <w:r>
        <w:rPr>
          <w:noProof/>
          <w:lang w:val="en-GB"/>
        </w:rPr>
        <mc:AlternateContent>
          <mc:Choice Requires="wps">
            <w:drawing>
              <wp:anchor distT="45720" distB="45720" distL="114300" distR="114300" simplePos="0" relativeHeight="251659264" behindDoc="0" locked="0" layoutInCell="1" allowOverlap="1" wp14:anchorId="5952E650" wp14:editId="1A0FE50F">
                <wp:simplePos x="0" y="0"/>
                <wp:positionH relativeFrom="column">
                  <wp:posOffset>1905</wp:posOffset>
                </wp:positionH>
                <wp:positionV relativeFrom="paragraph">
                  <wp:posOffset>843280</wp:posOffset>
                </wp:positionV>
                <wp:extent cx="5760720" cy="1404620"/>
                <wp:effectExtent l="0" t="0" r="0"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404620"/>
                        </a:xfrm>
                        <a:prstGeom prst="rect">
                          <a:avLst/>
                        </a:prstGeom>
                        <a:noFill/>
                        <a:ln w="9525">
                          <a:noFill/>
                          <a:miter lim="800000"/>
                          <a:headEnd/>
                          <a:tailEnd/>
                        </a:ln>
                      </wps:spPr>
                      <wps:txbx>
                        <w:txbxContent>
                          <w:p w:rsidR="004424C0" w:rsidRPr="004424C0" w:rsidRDefault="004424C0" w:rsidP="004424C0">
                            <w:pPr>
                              <w:pStyle w:val="Subtitle"/>
                              <w:rPr>
                                <w:sz w:val="40"/>
                                <w:szCs w:val="40"/>
                              </w:rPr>
                            </w:pPr>
                            <w:r w:rsidRPr="004424C0">
                              <w:rPr>
                                <w:sz w:val="40"/>
                                <w:szCs w:val="40"/>
                              </w:rPr>
                              <w:t>East Midlands Congenital Heart Operational Delivery Network</w:t>
                            </w:r>
                          </w:p>
                          <w:p w:rsidR="004424C0" w:rsidRPr="004424C0" w:rsidRDefault="004424C0" w:rsidP="004424C0">
                            <w:pPr>
                              <w:pStyle w:val="Subtitle"/>
                              <w:jc w:val="left"/>
                              <w:rPr>
                                <w:rFonts w:eastAsiaTheme="majorEastAsia" w:cstheme="majorBidi"/>
                                <w:color w:val="000000" w:themeColor="text1"/>
                                <w:spacing w:val="-10"/>
                                <w:kern w:val="28"/>
                                <w:sz w:val="80"/>
                                <w:szCs w:val="80"/>
                              </w:rPr>
                            </w:pPr>
                            <w:r w:rsidRPr="004424C0">
                              <w:rPr>
                                <w:rFonts w:eastAsiaTheme="majorEastAsia" w:cstheme="majorBidi"/>
                                <w:color w:val="000000" w:themeColor="text1"/>
                                <w:spacing w:val="-10"/>
                                <w:kern w:val="28"/>
                                <w:sz w:val="80"/>
                                <w:szCs w:val="80"/>
                              </w:rPr>
                              <w:t>Operational Board Terms of Reference</w:t>
                            </w:r>
                          </w:p>
                          <w:p w:rsidR="00CD37A8" w:rsidRPr="00CD37A8" w:rsidRDefault="001460BD" w:rsidP="004424C0">
                            <w:pPr>
                              <w:pStyle w:val="Subtitle"/>
                              <w:jc w:val="left"/>
                            </w:pPr>
                            <w:r>
                              <w:t>July</w:t>
                            </w:r>
                            <w:r w:rsidR="00CD37A8" w:rsidRPr="00CD37A8">
                              <w:t xml:space="preserve"> 2021</w:t>
                            </w:r>
                          </w:p>
                          <w:p w:rsidR="00CD37A8" w:rsidRDefault="00CD37A8" w:rsidP="00DD650D">
                            <w:pPr>
                              <w:jc w:val="left"/>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pt;margin-top:66.4pt;width:453.6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" filled="f" stroked="f">
                <v:textbox style="mso-fit-shape-to-text:t">
                  <w:txbxContent>
                    <w:p w:rsidR="004424C0" w:rsidRPr="004424C0" w:rsidRDefault="004424C0" w:rsidP="004424C0">
                      <w:pPr>
                        <w:pStyle w:val="Subtitle"/>
                        <w:rPr>
                          <w:sz w:val="40"/>
                          <w:szCs w:val="40"/>
                        </w:rPr>
                      </w:pPr>
                      <w:r w:rsidRPr="004424C0">
                        <w:rPr>
                          <w:sz w:val="40"/>
                          <w:szCs w:val="40"/>
                        </w:rPr>
                        <w:t>East Midlands Congenital Heart Operational Delivery Network</w:t>
                      </w:r>
                    </w:p>
                    <w:p w:rsidR="004424C0" w:rsidRPr="004424C0" w:rsidRDefault="004424C0" w:rsidP="004424C0">
                      <w:pPr>
                        <w:pStyle w:val="Subtitle"/>
                        <w:jc w:val="left"/>
                        <w:rPr>
                          <w:rFonts w:eastAsiaTheme="majorEastAsia" w:cstheme="majorBidi"/>
                          <w:color w:val="000000" w:themeColor="text1"/>
                          <w:spacing w:val="-10"/>
                          <w:kern w:val="28"/>
                          <w:sz w:val="80"/>
                          <w:szCs w:val="80"/>
                        </w:rPr>
                      </w:pPr>
                      <w:r w:rsidRPr="004424C0">
                        <w:rPr>
                          <w:rFonts w:eastAsiaTheme="majorEastAsia" w:cstheme="majorBidi"/>
                          <w:color w:val="000000" w:themeColor="text1"/>
                          <w:spacing w:val="-10"/>
                          <w:kern w:val="28"/>
                          <w:sz w:val="80"/>
                          <w:szCs w:val="80"/>
                        </w:rPr>
                        <w:t xml:space="preserve">Operational Board </w:t>
                      </w:r>
                      <w:r w:rsidRPr="004424C0">
                        <w:rPr>
                          <w:rFonts w:eastAsiaTheme="majorEastAsia" w:cstheme="majorBidi"/>
                          <w:color w:val="000000" w:themeColor="text1"/>
                          <w:spacing w:val="-10"/>
                          <w:kern w:val="28"/>
                          <w:sz w:val="80"/>
                          <w:szCs w:val="80"/>
                        </w:rPr>
                        <w:t>Terms of Reference</w:t>
                      </w:r>
                    </w:p>
                    <w:p w:rsidR="00CD37A8" w:rsidRPr="00CD37A8" w:rsidRDefault="001460BD" w:rsidP="004424C0">
                      <w:pPr>
                        <w:pStyle w:val="Subtitle"/>
                        <w:jc w:val="left"/>
                      </w:pPr>
                      <w:r>
                        <w:t>July</w:t>
                      </w:r>
                      <w:r w:rsidR="00CD37A8" w:rsidRPr="00CD37A8">
                        <w:t xml:space="preserve"> 2021</w:t>
                      </w:r>
                    </w:p>
                    <w:p w:rsidR="00CD37A8" w:rsidRDefault="00CD37A8" w:rsidP="00DD650D">
                      <w:pPr>
                        <w:jc w:val="left"/>
                      </w:pPr>
                    </w:p>
                  </w:txbxContent>
                </v:textbox>
                <w10:wrap type="square"/>
              </v:shape>
            </w:pict>
          </mc:Fallback>
        </mc:AlternateContent>
      </w:r>
      <w:r w:rsidR="009B1045" w:rsidRPr="00DD39BC">
        <w:br w:type="page"/>
      </w:r>
    </w:p>
    <w:p w:rsidR="003938EF" w:rsidRPr="00DD39BC" w:rsidRDefault="003938EF" w:rsidP="00AC36B3"/>
    <w:p w:rsidR="003938EF" w:rsidRPr="00A92CE1" w:rsidRDefault="00771DC7" w:rsidP="000D5849">
      <w:pPr>
        <w:pStyle w:val="Heading1"/>
        <w:rPr>
          <w:sz w:val="40"/>
          <w:szCs w:val="40"/>
        </w:rPr>
      </w:pPr>
      <w:bookmarkStart w:id="0" w:name="_Toc75855994"/>
      <w:ins w:id="1" w:author="StaceyAnne.Taylor" w:date="2021-05-20T10:19:00Z">
        <w:r>
          <w:rPr>
            <w:sz w:val="40"/>
            <w:szCs w:val="40"/>
          </w:rPr>
          <w:t xml:space="preserve">Document Control and </w:t>
        </w:r>
      </w:ins>
      <w:r w:rsidR="003938EF" w:rsidRPr="00A92CE1">
        <w:rPr>
          <w:sz w:val="40"/>
          <w:szCs w:val="40"/>
        </w:rPr>
        <w:t>Governance</w:t>
      </w:r>
      <w:bookmarkEnd w:id="0"/>
    </w:p>
    <w:p w:rsidR="00197AD4" w:rsidRPr="00DD39BC" w:rsidRDefault="00A63C1D" w:rsidP="00AC36B3">
      <w:r>
        <w:t>Publication:</w:t>
      </w:r>
      <w:r>
        <w:tab/>
      </w:r>
      <w:r>
        <w:tab/>
        <w:t>J</w:t>
      </w:r>
      <w:r w:rsidR="001460BD">
        <w:t>uly</w:t>
      </w:r>
      <w:r>
        <w:t xml:space="preserve"> 2021</w:t>
      </w:r>
    </w:p>
    <w:p w:rsidR="009D2AEE" w:rsidRPr="00DD39BC" w:rsidRDefault="009D2AEE" w:rsidP="00AC36B3">
      <w:r w:rsidRPr="00DD39BC">
        <w:t>Review date:</w:t>
      </w:r>
      <w:r w:rsidRPr="00DD39BC">
        <w:tab/>
      </w:r>
      <w:r w:rsidR="000D5849">
        <w:tab/>
      </w:r>
      <w:ins w:id="2" w:author="StaceyAnne.Taylor" w:date="2021-05-20T10:16:00Z">
        <w:r w:rsidR="00771DC7">
          <w:t>April 20</w:t>
        </w:r>
      </w:ins>
      <w:ins w:id="3" w:author="StaceyAnne.Taylor" w:date="2021-05-20T10:17:00Z">
        <w:r w:rsidR="00771DC7">
          <w:t>23</w:t>
        </w:r>
      </w:ins>
    </w:p>
    <w:p w:rsidR="009B1045" w:rsidRPr="00DD39BC" w:rsidRDefault="00197AD4" w:rsidP="00AC36B3">
      <w:r w:rsidRPr="00DD39BC">
        <w:t>Expires:</w:t>
      </w:r>
      <w:r w:rsidRPr="00DD39BC">
        <w:tab/>
      </w:r>
      <w:r w:rsidRPr="00DD39BC">
        <w:tab/>
      </w:r>
      <w:ins w:id="4" w:author="StaceyAnne.Taylor" w:date="2021-05-20T10:17:00Z">
        <w:r w:rsidR="00771DC7">
          <w:t>June 2023</w:t>
        </w:r>
      </w:ins>
    </w:p>
    <w:p w:rsidR="009B1045" w:rsidRPr="00DD39BC" w:rsidRDefault="009D2AEE" w:rsidP="00A63C1D">
      <w:pPr>
        <w:jc w:val="left"/>
      </w:pPr>
      <w:r w:rsidRPr="00DD39BC">
        <w:t>Key Contributors</w:t>
      </w:r>
      <w:r w:rsidR="00197AD4" w:rsidRPr="00DD39BC">
        <w:t>:</w:t>
      </w:r>
      <w:r w:rsidR="00197AD4" w:rsidRPr="00DD39BC">
        <w:tab/>
      </w:r>
      <w:r w:rsidR="001460BD">
        <w:t>Stacey Taylor</w:t>
      </w:r>
      <w:r w:rsidR="00A63C1D">
        <w:t xml:space="preserve"> (Network Manager)</w:t>
      </w:r>
    </w:p>
    <w:p w:rsidR="009B1045" w:rsidRPr="00DD39BC" w:rsidRDefault="009B1045" w:rsidP="00AC36B3"/>
    <w:p w:rsidR="00197AD4" w:rsidRPr="00DD39BC" w:rsidRDefault="00197AD4" w:rsidP="00AC36B3">
      <w:r w:rsidRPr="00DD39BC">
        <w:t>Version Control:</w:t>
      </w:r>
      <w:r w:rsidR="00771DC7">
        <w:t xml:space="preserve"> </w:t>
      </w:r>
      <w:r w:rsidR="00A63C1D">
        <w:t>V1</w:t>
      </w:r>
      <w:r w:rsidR="00A63C1D">
        <w:tab/>
      </w:r>
      <w:del w:id="5" w:author="StaceyAnne.Taylor" w:date="2021-05-20T10:17:00Z">
        <w:r w:rsidR="00A63C1D" w:rsidDel="00771DC7">
          <w:tab/>
        </w:r>
      </w:del>
      <w:r w:rsidR="001460BD">
        <w:t>JULY</w:t>
      </w:r>
      <w:r w:rsidR="00A63C1D">
        <w:t xml:space="preserve"> 2021</w:t>
      </w:r>
    </w:p>
    <w:p w:rsidR="00197AD4" w:rsidRDefault="00197AD4" w:rsidP="00AC36B3"/>
    <w:sdt>
      <w:sdtPr>
        <w:rPr>
          <w:rFonts w:ascii="Arial" w:eastAsia="Times New Roman" w:hAnsi="Arial" w:cstheme="minorHAnsi"/>
          <w:b w:val="0"/>
          <w:color w:val="222222"/>
          <w:sz w:val="24"/>
          <w:szCs w:val="24"/>
        </w:rPr>
        <w:id w:val="78181753"/>
        <w:docPartObj>
          <w:docPartGallery w:val="Table of Contents"/>
          <w:docPartUnique/>
        </w:docPartObj>
      </w:sdtPr>
      <w:sdtEndPr>
        <w:rPr>
          <w:bCs/>
          <w:noProof/>
        </w:rPr>
      </w:sdtEndPr>
      <w:sdtContent>
        <w:p w:rsidR="00A92CE1" w:rsidRDefault="00A92CE1">
          <w:pPr>
            <w:pStyle w:val="TOCHeading"/>
          </w:pPr>
          <w:r>
            <w:t>Contents</w:t>
          </w:r>
        </w:p>
        <w:p w:rsidR="00A2278B" w:rsidRDefault="00A92CE1">
          <w:pPr>
            <w:pStyle w:val="TOC1"/>
            <w:tabs>
              <w:tab w:val="right" w:leader="dot" w:pos="9458"/>
            </w:tabs>
            <w:rPr>
              <w:rFonts w:asciiTheme="minorHAnsi" w:hAnsiTheme="minorHAnsi" w:cstheme="minorBidi"/>
              <w:noProof/>
              <w:color w:val="auto"/>
              <w:sz w:val="22"/>
              <w:szCs w:val="22"/>
              <w:lang w:val="en-GB"/>
            </w:rPr>
          </w:pPr>
          <w:r>
            <w:fldChar w:fldCharType="begin"/>
          </w:r>
          <w:r>
            <w:instrText xml:space="preserve"> TOC \o "1-3" \h \z \u </w:instrText>
          </w:r>
          <w:r>
            <w:fldChar w:fldCharType="separate"/>
          </w:r>
          <w:hyperlink w:anchor="_Toc75855994" w:history="1">
            <w:r w:rsidR="00A2278B" w:rsidRPr="006B3577">
              <w:rPr>
                <w:rStyle w:val="Hyperlink"/>
                <w:noProof/>
              </w:rPr>
              <w:t>Document Control and Governance</w:t>
            </w:r>
            <w:r w:rsidR="00A2278B">
              <w:rPr>
                <w:noProof/>
                <w:webHidden/>
              </w:rPr>
              <w:tab/>
            </w:r>
            <w:r w:rsidR="00A2278B">
              <w:rPr>
                <w:noProof/>
                <w:webHidden/>
              </w:rPr>
              <w:fldChar w:fldCharType="begin"/>
            </w:r>
            <w:r w:rsidR="00A2278B">
              <w:rPr>
                <w:noProof/>
                <w:webHidden/>
              </w:rPr>
              <w:instrText xml:space="preserve"> PAGEREF _Toc75855994 \h </w:instrText>
            </w:r>
            <w:r w:rsidR="00A2278B">
              <w:rPr>
                <w:noProof/>
                <w:webHidden/>
              </w:rPr>
            </w:r>
            <w:r w:rsidR="00A2278B">
              <w:rPr>
                <w:noProof/>
                <w:webHidden/>
              </w:rPr>
              <w:fldChar w:fldCharType="separate"/>
            </w:r>
            <w:r w:rsidR="00A2278B">
              <w:rPr>
                <w:noProof/>
                <w:webHidden/>
              </w:rPr>
              <w:t>2</w:t>
            </w:r>
            <w:r w:rsidR="00A2278B">
              <w:rPr>
                <w:noProof/>
                <w:webHidden/>
              </w:rPr>
              <w:fldChar w:fldCharType="end"/>
            </w:r>
          </w:hyperlink>
        </w:p>
        <w:p w:rsidR="00A2278B" w:rsidRDefault="009E2C16">
          <w:pPr>
            <w:pStyle w:val="TOC1"/>
            <w:tabs>
              <w:tab w:val="right" w:leader="dot" w:pos="9458"/>
            </w:tabs>
            <w:rPr>
              <w:rFonts w:asciiTheme="minorHAnsi" w:hAnsiTheme="minorHAnsi" w:cstheme="minorBidi"/>
              <w:noProof/>
              <w:color w:val="auto"/>
              <w:sz w:val="22"/>
              <w:szCs w:val="22"/>
              <w:lang w:val="en-GB"/>
            </w:rPr>
          </w:pPr>
          <w:hyperlink w:anchor="_Toc75855995" w:history="1">
            <w:r w:rsidR="00A2278B" w:rsidRPr="006B3577">
              <w:rPr>
                <w:rStyle w:val="Hyperlink"/>
                <w:noProof/>
              </w:rPr>
              <w:t>1. Introduction</w:t>
            </w:r>
            <w:r w:rsidR="00A2278B">
              <w:rPr>
                <w:noProof/>
                <w:webHidden/>
              </w:rPr>
              <w:tab/>
            </w:r>
            <w:r w:rsidR="00A2278B">
              <w:rPr>
                <w:noProof/>
                <w:webHidden/>
              </w:rPr>
              <w:fldChar w:fldCharType="begin"/>
            </w:r>
            <w:r w:rsidR="00A2278B">
              <w:rPr>
                <w:noProof/>
                <w:webHidden/>
              </w:rPr>
              <w:instrText xml:space="preserve"> PAGEREF _Toc75855995 \h </w:instrText>
            </w:r>
            <w:r w:rsidR="00A2278B">
              <w:rPr>
                <w:noProof/>
                <w:webHidden/>
              </w:rPr>
            </w:r>
            <w:r w:rsidR="00A2278B">
              <w:rPr>
                <w:noProof/>
                <w:webHidden/>
              </w:rPr>
              <w:fldChar w:fldCharType="separate"/>
            </w:r>
            <w:r w:rsidR="00A2278B">
              <w:rPr>
                <w:noProof/>
                <w:webHidden/>
              </w:rPr>
              <w:t>2</w:t>
            </w:r>
            <w:r w:rsidR="00A2278B">
              <w:rPr>
                <w:noProof/>
                <w:webHidden/>
              </w:rPr>
              <w:fldChar w:fldCharType="end"/>
            </w:r>
          </w:hyperlink>
        </w:p>
        <w:p w:rsidR="00A2278B" w:rsidRDefault="009E2C16">
          <w:pPr>
            <w:pStyle w:val="TOC1"/>
            <w:tabs>
              <w:tab w:val="right" w:leader="dot" w:pos="9458"/>
            </w:tabs>
            <w:rPr>
              <w:rFonts w:asciiTheme="minorHAnsi" w:hAnsiTheme="minorHAnsi" w:cstheme="minorBidi"/>
              <w:noProof/>
              <w:color w:val="auto"/>
              <w:sz w:val="22"/>
              <w:szCs w:val="22"/>
              <w:lang w:val="en-GB"/>
            </w:rPr>
          </w:pPr>
          <w:hyperlink w:anchor="_Toc75855996" w:history="1">
            <w:r w:rsidR="00A2278B" w:rsidRPr="006B3577">
              <w:rPr>
                <w:rStyle w:val="Hyperlink"/>
                <w:noProof/>
                <w:lang w:val="en-GB"/>
              </w:rPr>
              <w:t>2. Purpose of the Board</w:t>
            </w:r>
            <w:r w:rsidR="00A2278B">
              <w:rPr>
                <w:noProof/>
                <w:webHidden/>
              </w:rPr>
              <w:tab/>
            </w:r>
            <w:r w:rsidR="00A2278B">
              <w:rPr>
                <w:noProof/>
                <w:webHidden/>
              </w:rPr>
              <w:fldChar w:fldCharType="begin"/>
            </w:r>
            <w:r w:rsidR="00A2278B">
              <w:rPr>
                <w:noProof/>
                <w:webHidden/>
              </w:rPr>
              <w:instrText xml:space="preserve"> PAGEREF _Toc75855996 \h </w:instrText>
            </w:r>
            <w:r w:rsidR="00A2278B">
              <w:rPr>
                <w:noProof/>
                <w:webHidden/>
              </w:rPr>
            </w:r>
            <w:r w:rsidR="00A2278B">
              <w:rPr>
                <w:noProof/>
                <w:webHidden/>
              </w:rPr>
              <w:fldChar w:fldCharType="separate"/>
            </w:r>
            <w:r w:rsidR="00A2278B">
              <w:rPr>
                <w:noProof/>
                <w:webHidden/>
              </w:rPr>
              <w:t>2</w:t>
            </w:r>
            <w:r w:rsidR="00A2278B">
              <w:rPr>
                <w:noProof/>
                <w:webHidden/>
              </w:rPr>
              <w:fldChar w:fldCharType="end"/>
            </w:r>
          </w:hyperlink>
        </w:p>
        <w:p w:rsidR="00A2278B" w:rsidRDefault="009E2C16">
          <w:pPr>
            <w:pStyle w:val="TOC1"/>
            <w:tabs>
              <w:tab w:val="right" w:leader="dot" w:pos="9458"/>
            </w:tabs>
            <w:rPr>
              <w:rFonts w:asciiTheme="minorHAnsi" w:hAnsiTheme="minorHAnsi" w:cstheme="minorBidi"/>
              <w:noProof/>
              <w:color w:val="auto"/>
              <w:sz w:val="22"/>
              <w:szCs w:val="22"/>
              <w:lang w:val="en-GB"/>
            </w:rPr>
          </w:pPr>
          <w:hyperlink w:anchor="_Toc75855997" w:history="1">
            <w:r w:rsidR="00A2278B" w:rsidRPr="006B3577">
              <w:rPr>
                <w:rStyle w:val="Hyperlink"/>
                <w:noProof/>
              </w:rPr>
              <w:t>3. Aim of the Board</w:t>
            </w:r>
            <w:r w:rsidR="00A2278B">
              <w:rPr>
                <w:noProof/>
                <w:webHidden/>
              </w:rPr>
              <w:tab/>
            </w:r>
            <w:r w:rsidR="00A2278B">
              <w:rPr>
                <w:noProof/>
                <w:webHidden/>
              </w:rPr>
              <w:fldChar w:fldCharType="begin"/>
            </w:r>
            <w:r w:rsidR="00A2278B">
              <w:rPr>
                <w:noProof/>
                <w:webHidden/>
              </w:rPr>
              <w:instrText xml:space="preserve"> PAGEREF _Toc75855997 \h </w:instrText>
            </w:r>
            <w:r w:rsidR="00A2278B">
              <w:rPr>
                <w:noProof/>
                <w:webHidden/>
              </w:rPr>
            </w:r>
            <w:r w:rsidR="00A2278B">
              <w:rPr>
                <w:noProof/>
                <w:webHidden/>
              </w:rPr>
              <w:fldChar w:fldCharType="separate"/>
            </w:r>
            <w:r w:rsidR="00A2278B">
              <w:rPr>
                <w:noProof/>
                <w:webHidden/>
              </w:rPr>
              <w:t>3</w:t>
            </w:r>
            <w:r w:rsidR="00A2278B">
              <w:rPr>
                <w:noProof/>
                <w:webHidden/>
              </w:rPr>
              <w:fldChar w:fldCharType="end"/>
            </w:r>
          </w:hyperlink>
        </w:p>
        <w:p w:rsidR="00A2278B" w:rsidRDefault="009E2C16">
          <w:pPr>
            <w:pStyle w:val="TOC1"/>
            <w:tabs>
              <w:tab w:val="right" w:leader="dot" w:pos="9458"/>
            </w:tabs>
            <w:rPr>
              <w:rFonts w:asciiTheme="minorHAnsi" w:hAnsiTheme="minorHAnsi" w:cstheme="minorBidi"/>
              <w:noProof/>
              <w:color w:val="auto"/>
              <w:sz w:val="22"/>
              <w:szCs w:val="22"/>
              <w:lang w:val="en-GB"/>
            </w:rPr>
          </w:pPr>
          <w:hyperlink w:anchor="_Toc75855998" w:history="1">
            <w:r w:rsidR="00A2278B" w:rsidRPr="006B3577">
              <w:rPr>
                <w:rStyle w:val="Hyperlink"/>
                <w:noProof/>
              </w:rPr>
              <w:t>4. Responsibilities of the Board and Members</w:t>
            </w:r>
            <w:r w:rsidR="00A2278B">
              <w:rPr>
                <w:noProof/>
                <w:webHidden/>
              </w:rPr>
              <w:tab/>
            </w:r>
            <w:r w:rsidR="00A2278B">
              <w:rPr>
                <w:noProof/>
                <w:webHidden/>
              </w:rPr>
              <w:fldChar w:fldCharType="begin"/>
            </w:r>
            <w:r w:rsidR="00A2278B">
              <w:rPr>
                <w:noProof/>
                <w:webHidden/>
              </w:rPr>
              <w:instrText xml:space="preserve"> PAGEREF _Toc75855998 \h </w:instrText>
            </w:r>
            <w:r w:rsidR="00A2278B">
              <w:rPr>
                <w:noProof/>
                <w:webHidden/>
              </w:rPr>
            </w:r>
            <w:r w:rsidR="00A2278B">
              <w:rPr>
                <w:noProof/>
                <w:webHidden/>
              </w:rPr>
              <w:fldChar w:fldCharType="separate"/>
            </w:r>
            <w:r w:rsidR="00A2278B">
              <w:rPr>
                <w:noProof/>
                <w:webHidden/>
              </w:rPr>
              <w:t>3</w:t>
            </w:r>
            <w:r w:rsidR="00A2278B">
              <w:rPr>
                <w:noProof/>
                <w:webHidden/>
              </w:rPr>
              <w:fldChar w:fldCharType="end"/>
            </w:r>
          </w:hyperlink>
        </w:p>
        <w:p w:rsidR="00A2278B" w:rsidRDefault="009E2C16">
          <w:pPr>
            <w:pStyle w:val="TOC1"/>
            <w:tabs>
              <w:tab w:val="right" w:leader="dot" w:pos="9458"/>
            </w:tabs>
            <w:rPr>
              <w:rFonts w:asciiTheme="minorHAnsi" w:hAnsiTheme="minorHAnsi" w:cstheme="minorBidi"/>
              <w:noProof/>
              <w:color w:val="auto"/>
              <w:sz w:val="22"/>
              <w:szCs w:val="22"/>
              <w:lang w:val="en-GB"/>
            </w:rPr>
          </w:pPr>
          <w:hyperlink w:anchor="_Toc75855999" w:history="1">
            <w:r w:rsidR="00A2278B" w:rsidRPr="006B3577">
              <w:rPr>
                <w:rStyle w:val="Hyperlink"/>
                <w:noProof/>
              </w:rPr>
              <w:t>5. Network Board Chair</w:t>
            </w:r>
            <w:r w:rsidR="00A2278B">
              <w:rPr>
                <w:noProof/>
                <w:webHidden/>
              </w:rPr>
              <w:tab/>
            </w:r>
            <w:r w:rsidR="00A2278B">
              <w:rPr>
                <w:noProof/>
                <w:webHidden/>
              </w:rPr>
              <w:fldChar w:fldCharType="begin"/>
            </w:r>
            <w:r w:rsidR="00A2278B">
              <w:rPr>
                <w:noProof/>
                <w:webHidden/>
              </w:rPr>
              <w:instrText xml:space="preserve"> PAGEREF _Toc75855999 \h </w:instrText>
            </w:r>
            <w:r w:rsidR="00A2278B">
              <w:rPr>
                <w:noProof/>
                <w:webHidden/>
              </w:rPr>
            </w:r>
            <w:r w:rsidR="00A2278B">
              <w:rPr>
                <w:noProof/>
                <w:webHidden/>
              </w:rPr>
              <w:fldChar w:fldCharType="separate"/>
            </w:r>
            <w:r w:rsidR="00A2278B">
              <w:rPr>
                <w:noProof/>
                <w:webHidden/>
              </w:rPr>
              <w:t>4</w:t>
            </w:r>
            <w:r w:rsidR="00A2278B">
              <w:rPr>
                <w:noProof/>
                <w:webHidden/>
              </w:rPr>
              <w:fldChar w:fldCharType="end"/>
            </w:r>
          </w:hyperlink>
        </w:p>
        <w:p w:rsidR="00A2278B" w:rsidRDefault="009E2C16">
          <w:pPr>
            <w:pStyle w:val="TOC1"/>
            <w:tabs>
              <w:tab w:val="right" w:leader="dot" w:pos="9458"/>
            </w:tabs>
            <w:rPr>
              <w:rFonts w:asciiTheme="minorHAnsi" w:hAnsiTheme="minorHAnsi" w:cstheme="minorBidi"/>
              <w:noProof/>
              <w:color w:val="auto"/>
              <w:sz w:val="22"/>
              <w:szCs w:val="22"/>
              <w:lang w:val="en-GB"/>
            </w:rPr>
          </w:pPr>
          <w:hyperlink w:anchor="_Toc75856000" w:history="1">
            <w:r w:rsidR="00A2278B" w:rsidRPr="006B3577">
              <w:rPr>
                <w:rStyle w:val="Hyperlink"/>
                <w:noProof/>
              </w:rPr>
              <w:t>6. Membership</w:t>
            </w:r>
            <w:r w:rsidR="00A2278B">
              <w:rPr>
                <w:noProof/>
                <w:webHidden/>
              </w:rPr>
              <w:tab/>
            </w:r>
            <w:r w:rsidR="00A2278B">
              <w:rPr>
                <w:noProof/>
                <w:webHidden/>
              </w:rPr>
              <w:fldChar w:fldCharType="begin"/>
            </w:r>
            <w:r w:rsidR="00A2278B">
              <w:rPr>
                <w:noProof/>
                <w:webHidden/>
              </w:rPr>
              <w:instrText xml:space="preserve"> PAGEREF _Toc75856000 \h </w:instrText>
            </w:r>
            <w:r w:rsidR="00A2278B">
              <w:rPr>
                <w:noProof/>
                <w:webHidden/>
              </w:rPr>
            </w:r>
            <w:r w:rsidR="00A2278B">
              <w:rPr>
                <w:noProof/>
                <w:webHidden/>
              </w:rPr>
              <w:fldChar w:fldCharType="separate"/>
            </w:r>
            <w:r w:rsidR="00A2278B">
              <w:rPr>
                <w:noProof/>
                <w:webHidden/>
              </w:rPr>
              <w:t>5</w:t>
            </w:r>
            <w:r w:rsidR="00A2278B">
              <w:rPr>
                <w:noProof/>
                <w:webHidden/>
              </w:rPr>
              <w:fldChar w:fldCharType="end"/>
            </w:r>
          </w:hyperlink>
        </w:p>
        <w:p w:rsidR="00A2278B" w:rsidRDefault="009E2C16">
          <w:pPr>
            <w:pStyle w:val="TOC1"/>
            <w:tabs>
              <w:tab w:val="right" w:leader="dot" w:pos="9458"/>
            </w:tabs>
            <w:rPr>
              <w:rFonts w:asciiTheme="minorHAnsi" w:hAnsiTheme="minorHAnsi" w:cstheme="minorBidi"/>
              <w:noProof/>
              <w:color w:val="auto"/>
              <w:sz w:val="22"/>
              <w:szCs w:val="22"/>
              <w:lang w:val="en-GB"/>
            </w:rPr>
          </w:pPr>
          <w:hyperlink w:anchor="_Toc75856001" w:history="1">
            <w:r w:rsidR="00A2278B" w:rsidRPr="006B3577">
              <w:rPr>
                <w:rStyle w:val="Hyperlink"/>
                <w:noProof/>
              </w:rPr>
              <w:t>7. Operational Processes</w:t>
            </w:r>
            <w:r w:rsidR="00A2278B">
              <w:rPr>
                <w:noProof/>
                <w:webHidden/>
              </w:rPr>
              <w:tab/>
            </w:r>
            <w:r w:rsidR="00A2278B">
              <w:rPr>
                <w:noProof/>
                <w:webHidden/>
              </w:rPr>
              <w:fldChar w:fldCharType="begin"/>
            </w:r>
            <w:r w:rsidR="00A2278B">
              <w:rPr>
                <w:noProof/>
                <w:webHidden/>
              </w:rPr>
              <w:instrText xml:space="preserve"> PAGEREF _Toc75856001 \h </w:instrText>
            </w:r>
            <w:r w:rsidR="00A2278B">
              <w:rPr>
                <w:noProof/>
                <w:webHidden/>
              </w:rPr>
            </w:r>
            <w:r w:rsidR="00A2278B">
              <w:rPr>
                <w:noProof/>
                <w:webHidden/>
              </w:rPr>
              <w:fldChar w:fldCharType="separate"/>
            </w:r>
            <w:r w:rsidR="00A2278B">
              <w:rPr>
                <w:noProof/>
                <w:webHidden/>
              </w:rPr>
              <w:t>9</w:t>
            </w:r>
            <w:r w:rsidR="00A2278B">
              <w:rPr>
                <w:noProof/>
                <w:webHidden/>
              </w:rPr>
              <w:fldChar w:fldCharType="end"/>
            </w:r>
          </w:hyperlink>
        </w:p>
        <w:p w:rsidR="00A2278B" w:rsidRDefault="009E2C16">
          <w:pPr>
            <w:pStyle w:val="TOC1"/>
            <w:tabs>
              <w:tab w:val="right" w:leader="dot" w:pos="9458"/>
            </w:tabs>
            <w:rPr>
              <w:rFonts w:asciiTheme="minorHAnsi" w:hAnsiTheme="minorHAnsi" w:cstheme="minorBidi"/>
              <w:noProof/>
              <w:color w:val="auto"/>
              <w:sz w:val="22"/>
              <w:szCs w:val="22"/>
              <w:lang w:val="en-GB"/>
            </w:rPr>
          </w:pPr>
          <w:hyperlink w:anchor="_Toc75856002" w:history="1">
            <w:r w:rsidR="00A2278B" w:rsidRPr="006B3577">
              <w:rPr>
                <w:rStyle w:val="Hyperlink"/>
                <w:noProof/>
              </w:rPr>
              <w:t>8. Document Reference</w:t>
            </w:r>
            <w:r w:rsidR="00A2278B">
              <w:rPr>
                <w:noProof/>
                <w:webHidden/>
              </w:rPr>
              <w:tab/>
            </w:r>
            <w:r w:rsidR="00A2278B">
              <w:rPr>
                <w:noProof/>
                <w:webHidden/>
              </w:rPr>
              <w:fldChar w:fldCharType="begin"/>
            </w:r>
            <w:r w:rsidR="00A2278B">
              <w:rPr>
                <w:noProof/>
                <w:webHidden/>
              </w:rPr>
              <w:instrText xml:space="preserve"> PAGEREF _Toc75856002 \h </w:instrText>
            </w:r>
            <w:r w:rsidR="00A2278B">
              <w:rPr>
                <w:noProof/>
                <w:webHidden/>
              </w:rPr>
            </w:r>
            <w:r w:rsidR="00A2278B">
              <w:rPr>
                <w:noProof/>
                <w:webHidden/>
              </w:rPr>
              <w:fldChar w:fldCharType="separate"/>
            </w:r>
            <w:r w:rsidR="00A2278B">
              <w:rPr>
                <w:noProof/>
                <w:webHidden/>
              </w:rPr>
              <w:t>10</w:t>
            </w:r>
            <w:r w:rsidR="00A2278B">
              <w:rPr>
                <w:noProof/>
                <w:webHidden/>
              </w:rPr>
              <w:fldChar w:fldCharType="end"/>
            </w:r>
          </w:hyperlink>
        </w:p>
        <w:p w:rsidR="00A2278B" w:rsidRDefault="009E2C16">
          <w:pPr>
            <w:pStyle w:val="TOC1"/>
            <w:tabs>
              <w:tab w:val="right" w:leader="dot" w:pos="9458"/>
            </w:tabs>
            <w:rPr>
              <w:rFonts w:asciiTheme="minorHAnsi" w:hAnsiTheme="minorHAnsi" w:cstheme="minorBidi"/>
              <w:noProof/>
              <w:color w:val="auto"/>
              <w:sz w:val="22"/>
              <w:szCs w:val="22"/>
              <w:lang w:val="en-GB"/>
            </w:rPr>
          </w:pPr>
          <w:hyperlink w:anchor="_Toc75856003" w:history="1">
            <w:r w:rsidR="00A2278B" w:rsidRPr="006B3577">
              <w:rPr>
                <w:rStyle w:val="Hyperlink"/>
                <w:noProof/>
              </w:rPr>
              <w:t>9. Appendix 1: Network Structure</w:t>
            </w:r>
            <w:r w:rsidR="00A2278B">
              <w:rPr>
                <w:noProof/>
                <w:webHidden/>
              </w:rPr>
              <w:tab/>
            </w:r>
            <w:r w:rsidR="00A2278B">
              <w:rPr>
                <w:noProof/>
                <w:webHidden/>
              </w:rPr>
              <w:fldChar w:fldCharType="begin"/>
            </w:r>
            <w:r w:rsidR="00A2278B">
              <w:rPr>
                <w:noProof/>
                <w:webHidden/>
              </w:rPr>
              <w:instrText xml:space="preserve"> PAGEREF _Toc75856003 \h </w:instrText>
            </w:r>
            <w:r w:rsidR="00A2278B">
              <w:rPr>
                <w:noProof/>
                <w:webHidden/>
              </w:rPr>
            </w:r>
            <w:r w:rsidR="00A2278B">
              <w:rPr>
                <w:noProof/>
                <w:webHidden/>
              </w:rPr>
              <w:fldChar w:fldCharType="separate"/>
            </w:r>
            <w:r w:rsidR="00A2278B">
              <w:rPr>
                <w:noProof/>
                <w:webHidden/>
              </w:rPr>
              <w:t>10</w:t>
            </w:r>
            <w:r w:rsidR="00A2278B">
              <w:rPr>
                <w:noProof/>
                <w:webHidden/>
              </w:rPr>
              <w:fldChar w:fldCharType="end"/>
            </w:r>
          </w:hyperlink>
        </w:p>
        <w:p w:rsidR="00E960BE" w:rsidRDefault="00A92CE1" w:rsidP="00AC36B3">
          <w:r>
            <w:rPr>
              <w:b/>
              <w:bCs/>
              <w:noProof/>
            </w:rPr>
            <w:fldChar w:fldCharType="end"/>
          </w:r>
        </w:p>
      </w:sdtContent>
    </w:sdt>
    <w:p w:rsidR="00BE300B" w:rsidRPr="00463E93" w:rsidRDefault="00D85EBF" w:rsidP="00D85EBF">
      <w:pPr>
        <w:pStyle w:val="Heading1"/>
        <w:rPr>
          <w:sz w:val="40"/>
          <w:szCs w:val="40"/>
        </w:rPr>
      </w:pPr>
      <w:bookmarkStart w:id="6" w:name="_Toc75855995"/>
      <w:r>
        <w:rPr>
          <w:sz w:val="40"/>
          <w:szCs w:val="40"/>
        </w:rPr>
        <w:t xml:space="preserve">1. </w:t>
      </w:r>
      <w:r w:rsidR="00BE300B" w:rsidRPr="00463E93">
        <w:rPr>
          <w:sz w:val="40"/>
          <w:szCs w:val="40"/>
        </w:rPr>
        <w:t>Introduction</w:t>
      </w:r>
      <w:bookmarkEnd w:id="6"/>
    </w:p>
    <w:p w:rsidR="00C73210" w:rsidRDefault="00D85EBF" w:rsidP="00493C62">
      <w:pPr>
        <w:rPr>
          <w:lang w:val="en-GB"/>
        </w:rPr>
      </w:pPr>
      <w:r w:rsidRPr="00D85EBF">
        <w:rPr>
          <w:rStyle w:val="SubtitleChar"/>
          <w:sz w:val="24"/>
          <w:szCs w:val="24"/>
        </w:rPr>
        <w:t>1.1</w:t>
      </w:r>
      <w:r>
        <w:t xml:space="preserve"> </w:t>
      </w:r>
      <w:r w:rsidR="00C73210" w:rsidRPr="00C73210">
        <w:rPr>
          <w:lang w:val="en-GB"/>
        </w:rPr>
        <w:t>The intent of this document is to outline the specific function, role and responsibility of the East Midlands Congenital Heart Operational Network Board. This is supported and should be considered in conjunction with the East Midlands Congenital Heart Network (EMCHN) Operational and Function guidelines in its entirety</w:t>
      </w:r>
      <w:r w:rsidR="00C73210">
        <w:rPr>
          <w:lang w:val="en-GB"/>
        </w:rPr>
        <w:t>.</w:t>
      </w:r>
    </w:p>
    <w:p w:rsidR="00493C62" w:rsidRPr="00493C62" w:rsidRDefault="00493C62" w:rsidP="00493C62">
      <w:pPr>
        <w:rPr>
          <w:b/>
          <w:bCs/>
          <w:color w:val="005EB8" w:themeColor="text2"/>
          <w:sz w:val="40"/>
          <w:szCs w:val="40"/>
          <w:lang w:val="en-GB"/>
        </w:rPr>
      </w:pPr>
    </w:p>
    <w:p w:rsidR="00C73210" w:rsidRDefault="00D85EBF" w:rsidP="00C73210">
      <w:pPr>
        <w:pStyle w:val="Heading1"/>
        <w:rPr>
          <w:sz w:val="40"/>
          <w:szCs w:val="40"/>
          <w:lang w:val="en-GB"/>
        </w:rPr>
      </w:pPr>
      <w:bookmarkStart w:id="7" w:name="_Toc75855996"/>
      <w:r w:rsidRPr="00ED7C6E">
        <w:rPr>
          <w:sz w:val="40"/>
          <w:szCs w:val="40"/>
          <w:lang w:val="en-GB"/>
        </w:rPr>
        <w:t>2.</w:t>
      </w:r>
      <w:r w:rsidR="00ED7C6E" w:rsidRPr="00ED7C6E">
        <w:rPr>
          <w:sz w:val="40"/>
          <w:szCs w:val="40"/>
          <w:lang w:val="en-GB"/>
        </w:rPr>
        <w:t xml:space="preserve"> </w:t>
      </w:r>
      <w:r w:rsidR="00C73210" w:rsidRPr="00C73210">
        <w:rPr>
          <w:sz w:val="40"/>
          <w:szCs w:val="40"/>
          <w:lang w:val="en-GB"/>
        </w:rPr>
        <w:t>Purpose of the Board</w:t>
      </w:r>
      <w:bookmarkEnd w:id="7"/>
    </w:p>
    <w:p w:rsidR="00C73210" w:rsidRPr="00C73210" w:rsidRDefault="00C73210" w:rsidP="00C73210">
      <w:pPr>
        <w:rPr>
          <w:lang w:val="en-GB"/>
        </w:rPr>
      </w:pPr>
      <w:r w:rsidRPr="00C73210">
        <w:rPr>
          <w:rStyle w:val="SubtitleChar"/>
          <w:sz w:val="24"/>
          <w:szCs w:val="24"/>
          <w:lang w:val="en-GB"/>
        </w:rPr>
        <w:t>2.1</w:t>
      </w:r>
      <w:r>
        <w:rPr>
          <w:lang w:val="en-GB"/>
        </w:rPr>
        <w:t xml:space="preserve"> </w:t>
      </w:r>
      <w:r w:rsidRPr="00C73210">
        <w:rPr>
          <w:lang w:val="en-GB"/>
        </w:rPr>
        <w:t xml:space="preserve">The purpose of the EMCHN Board is to oversee the effective operational development and delivery of congenital heart disease service across the East Midlands </w:t>
      </w:r>
      <w:r w:rsidRPr="00C73210">
        <w:rPr>
          <w:lang w:val="en-GB"/>
        </w:rPr>
        <w:lastRenderedPageBreak/>
        <w:t>region. Ensuring a collaborative approach to safety, quality and equity of care is achieved.</w:t>
      </w:r>
    </w:p>
    <w:p w:rsidR="00C73210" w:rsidRPr="00C73210" w:rsidRDefault="00C73210" w:rsidP="00C73210">
      <w:pPr>
        <w:rPr>
          <w:lang w:val="en-GB"/>
        </w:rPr>
      </w:pPr>
      <w:r w:rsidRPr="00C73210">
        <w:rPr>
          <w:rStyle w:val="SubtitleChar"/>
          <w:sz w:val="24"/>
          <w:szCs w:val="24"/>
          <w:lang w:val="en-GB"/>
        </w:rPr>
        <w:t>2.2</w:t>
      </w:r>
      <w:r>
        <w:rPr>
          <w:lang w:val="en-GB"/>
        </w:rPr>
        <w:t xml:space="preserve"> </w:t>
      </w:r>
      <w:r w:rsidRPr="00C73210">
        <w:rPr>
          <w:lang w:val="en-GB"/>
        </w:rPr>
        <w:t>The Operational Board will provide executive leadership to the Network when required. The Board will support any key service development and the implementation of any operational delivery changes as deemed appropriate.</w:t>
      </w:r>
    </w:p>
    <w:p w:rsidR="00493C62" w:rsidRDefault="00C73210" w:rsidP="00493C62">
      <w:pPr>
        <w:rPr>
          <w:lang w:val="en-GB"/>
        </w:rPr>
      </w:pPr>
      <w:r w:rsidRPr="00C73210">
        <w:rPr>
          <w:rStyle w:val="SubtitleChar"/>
          <w:sz w:val="24"/>
          <w:szCs w:val="24"/>
          <w:lang w:val="en-GB"/>
        </w:rPr>
        <w:t>2.3</w:t>
      </w:r>
      <w:r>
        <w:rPr>
          <w:lang w:val="en-GB"/>
        </w:rPr>
        <w:t xml:space="preserve"> </w:t>
      </w:r>
      <w:r w:rsidRPr="00C73210">
        <w:rPr>
          <w:lang w:val="en-GB"/>
        </w:rPr>
        <w:t xml:space="preserve">The Board will utilise an advisory and facilitative function to make recommendations </w:t>
      </w:r>
      <w:r w:rsidR="00C63DDC">
        <w:rPr>
          <w:lang w:val="en-GB"/>
        </w:rPr>
        <w:t>based on the CHD standards</w:t>
      </w:r>
      <w:r w:rsidR="00C63DDC" w:rsidRPr="00C63DDC">
        <w:rPr>
          <w:sz w:val="12"/>
          <w:szCs w:val="12"/>
          <w:lang w:val="en-GB"/>
        </w:rPr>
        <w:t>1</w:t>
      </w:r>
      <w:r w:rsidRPr="00C73210">
        <w:rPr>
          <w:lang w:val="en-GB"/>
        </w:rPr>
        <w:t>. Supporting stakeholder organisations how best to plan, commission and deliver congenital heart disease services. Ensuring NHS England direction, strategy and guidance is considered.</w:t>
      </w:r>
    </w:p>
    <w:p w:rsidR="00493C62" w:rsidRPr="00493C62" w:rsidRDefault="00493C62" w:rsidP="00493C62">
      <w:pPr>
        <w:rPr>
          <w:lang w:val="en-GB"/>
        </w:rPr>
      </w:pPr>
    </w:p>
    <w:p w:rsidR="00C73210" w:rsidRPr="00C73210" w:rsidRDefault="00C73210" w:rsidP="00C73210">
      <w:pPr>
        <w:pStyle w:val="Heading1"/>
        <w:rPr>
          <w:sz w:val="40"/>
          <w:szCs w:val="40"/>
        </w:rPr>
      </w:pPr>
      <w:bookmarkStart w:id="8" w:name="_Toc75855997"/>
      <w:r w:rsidRPr="00C73210">
        <w:rPr>
          <w:sz w:val="40"/>
          <w:szCs w:val="40"/>
        </w:rPr>
        <w:t>3. Aim of the Board</w:t>
      </w:r>
      <w:bookmarkEnd w:id="8"/>
    </w:p>
    <w:p w:rsidR="00C73210" w:rsidRDefault="00C73210" w:rsidP="00C73210">
      <w:r w:rsidRPr="007B3D5E">
        <w:rPr>
          <w:rStyle w:val="SubtitleChar"/>
          <w:sz w:val="24"/>
          <w:szCs w:val="24"/>
        </w:rPr>
        <w:t>3.1</w:t>
      </w:r>
      <w:r>
        <w:t xml:space="preserve"> The aim of the EMCHN Board is to oversee the development of a shared vision and agreed strategy for congenital heart disease services across the East Midlands.</w:t>
      </w:r>
    </w:p>
    <w:p w:rsidR="00C73210" w:rsidRDefault="00C73210" w:rsidP="00C73210">
      <w:r w:rsidRPr="007B3D5E">
        <w:rPr>
          <w:rStyle w:val="SubtitleChar"/>
          <w:sz w:val="24"/>
          <w:szCs w:val="24"/>
        </w:rPr>
        <w:t>3.2</w:t>
      </w:r>
      <w:r>
        <w:t xml:space="preserve"> Through the delivery of an annually agreed </w:t>
      </w:r>
      <w:proofErr w:type="spellStart"/>
      <w:r>
        <w:t>programme</w:t>
      </w:r>
      <w:proofErr w:type="spellEnd"/>
      <w:r>
        <w:t xml:space="preserve"> of work the network will support the delivery of both regional and national priorities. Which will in turn provide a collaborative system wide approach that focuses on consistent high quality, evidence based service provision. </w:t>
      </w:r>
      <w:proofErr w:type="gramStart"/>
      <w:r>
        <w:t>Ensuring optimal patient care and experience.</w:t>
      </w:r>
      <w:proofErr w:type="gramEnd"/>
    </w:p>
    <w:p w:rsidR="00C73210" w:rsidRDefault="00C73210" w:rsidP="00C73210">
      <w:r w:rsidRPr="007B3D5E">
        <w:rPr>
          <w:rStyle w:val="SubtitleChar"/>
          <w:sz w:val="24"/>
          <w:szCs w:val="24"/>
        </w:rPr>
        <w:t>3.3</w:t>
      </w:r>
      <w:r>
        <w:t xml:space="preserve"> The EMCHN holds a facilitator role within a collaborative model, where Commissioners remain accountable for commissioning of congenital heart disease services and providers remain accountable for the delivery of congenital heart disease services.</w:t>
      </w:r>
    </w:p>
    <w:p w:rsidR="00C73210" w:rsidRDefault="00C73210" w:rsidP="00C73210"/>
    <w:p w:rsidR="00C73210" w:rsidRPr="00C73210" w:rsidRDefault="00C73210" w:rsidP="00C73210">
      <w:pPr>
        <w:pStyle w:val="Heading1"/>
        <w:rPr>
          <w:sz w:val="40"/>
          <w:szCs w:val="40"/>
        </w:rPr>
      </w:pPr>
      <w:bookmarkStart w:id="9" w:name="_Toc75855998"/>
      <w:r w:rsidRPr="00C73210">
        <w:rPr>
          <w:sz w:val="40"/>
          <w:szCs w:val="40"/>
        </w:rPr>
        <w:t>4. Responsibilities of the Board and Members</w:t>
      </w:r>
      <w:bookmarkEnd w:id="9"/>
    </w:p>
    <w:p w:rsidR="00C73210" w:rsidRDefault="00C73210" w:rsidP="00C73210">
      <w:r w:rsidRPr="007B3D5E">
        <w:rPr>
          <w:rStyle w:val="SubtitleChar"/>
          <w:sz w:val="24"/>
          <w:szCs w:val="24"/>
        </w:rPr>
        <w:t>4.1</w:t>
      </w:r>
      <w:r>
        <w:t xml:space="preserve"> The EMCHN Operational Board is responsible for:</w:t>
      </w:r>
    </w:p>
    <w:p w:rsidR="00C73210" w:rsidRDefault="00C73210" w:rsidP="00C73210"/>
    <w:p w:rsidR="00C73210" w:rsidRDefault="00C73210" w:rsidP="00C73210">
      <w:r w:rsidRPr="007B3D5E">
        <w:rPr>
          <w:rStyle w:val="SubtitleChar"/>
          <w:sz w:val="24"/>
          <w:szCs w:val="24"/>
        </w:rPr>
        <w:t>4.1.1</w:t>
      </w:r>
      <w:r>
        <w:tab/>
        <w:t xml:space="preserve">Agreeing the proposed </w:t>
      </w:r>
      <w:proofErr w:type="spellStart"/>
      <w:r>
        <w:t>programme</w:t>
      </w:r>
      <w:proofErr w:type="spellEnd"/>
      <w:r>
        <w:t xml:space="preserve"> of work and priorities for the Network. Ensuring that priority areas are identified to promote and support the development of Congenital Heart Disease services. To deliver high quality care in line with CHD Standards</w:t>
      </w:r>
      <w:r w:rsidR="00C63DDC" w:rsidRPr="00C63DDC">
        <w:rPr>
          <w:sz w:val="12"/>
          <w:szCs w:val="12"/>
          <w:lang w:val="en-GB"/>
        </w:rPr>
        <w:t>1</w:t>
      </w:r>
      <w:r>
        <w:t>, with an emphasis on ensuring equitable provision of services and a seamless transition in care across the whole patient journey</w:t>
      </w:r>
    </w:p>
    <w:p w:rsidR="00C73210" w:rsidRDefault="00C73210" w:rsidP="00C73210">
      <w:r w:rsidRPr="007B3D5E">
        <w:rPr>
          <w:rStyle w:val="SubtitleChar"/>
          <w:sz w:val="24"/>
          <w:szCs w:val="24"/>
        </w:rPr>
        <w:t>4.1.2</w:t>
      </w:r>
      <w:r>
        <w:tab/>
        <w:t xml:space="preserve">Oversee the development and activities of the Network in line with required policy and procedures. Ensuring clear governance arrangements are in place and the active engagement of Network member </w:t>
      </w:r>
      <w:proofErr w:type="spellStart"/>
      <w:r>
        <w:t>organisations</w:t>
      </w:r>
      <w:proofErr w:type="spellEnd"/>
      <w:r>
        <w:t xml:space="preserve">. </w:t>
      </w:r>
    </w:p>
    <w:p w:rsidR="00C73210" w:rsidRDefault="00C73210" w:rsidP="00C73210">
      <w:r w:rsidRPr="007B3D5E">
        <w:rPr>
          <w:rStyle w:val="SubtitleChar"/>
          <w:sz w:val="24"/>
          <w:szCs w:val="24"/>
        </w:rPr>
        <w:t>4.1.3</w:t>
      </w:r>
      <w:r>
        <w:tab/>
        <w:t xml:space="preserve">Monitor progress against the implementation of the Networks quality and safety agenda, against their agree </w:t>
      </w:r>
      <w:proofErr w:type="spellStart"/>
      <w:r>
        <w:t>programme</w:t>
      </w:r>
      <w:proofErr w:type="spellEnd"/>
      <w:r>
        <w:t xml:space="preserve"> of work </w:t>
      </w:r>
    </w:p>
    <w:p w:rsidR="00C73210" w:rsidRDefault="00C73210" w:rsidP="00C73210">
      <w:r w:rsidRPr="007B3D5E">
        <w:rPr>
          <w:rStyle w:val="SubtitleChar"/>
          <w:sz w:val="24"/>
          <w:szCs w:val="24"/>
        </w:rPr>
        <w:lastRenderedPageBreak/>
        <w:t>4.1.4</w:t>
      </w:r>
      <w:r>
        <w:tab/>
        <w:t xml:space="preserve">Actively promote evidence-based practice ensuring consistent policies, procedures and guidelines are adopted across the Network where required. </w:t>
      </w:r>
    </w:p>
    <w:p w:rsidR="00C73210" w:rsidRDefault="00C73210" w:rsidP="00C73210">
      <w:r w:rsidRPr="007B3D5E">
        <w:rPr>
          <w:rStyle w:val="SubtitleChar"/>
          <w:sz w:val="24"/>
          <w:szCs w:val="24"/>
        </w:rPr>
        <w:t>4.1.5</w:t>
      </w:r>
      <w:r>
        <w:tab/>
        <w:t>Ensure the role and scope of the Network is understood and well communicated and that the views and interests of all partners and stakeholders are fully represented.</w:t>
      </w:r>
    </w:p>
    <w:p w:rsidR="00C73210" w:rsidRDefault="00C73210" w:rsidP="00C73210">
      <w:r w:rsidRPr="007B3D5E">
        <w:rPr>
          <w:rStyle w:val="SubtitleChar"/>
          <w:sz w:val="24"/>
          <w:szCs w:val="24"/>
        </w:rPr>
        <w:t>4.1.6</w:t>
      </w:r>
      <w:r>
        <w:tab/>
        <w:t xml:space="preserve">Support the compliance of data submission against the Network Quality Dashboard. </w:t>
      </w:r>
    </w:p>
    <w:p w:rsidR="00C73210" w:rsidRDefault="00C73210" w:rsidP="00C73210">
      <w:r w:rsidRPr="007B3D5E">
        <w:rPr>
          <w:rStyle w:val="SubtitleChar"/>
          <w:sz w:val="24"/>
          <w:szCs w:val="24"/>
        </w:rPr>
        <w:t>4.1.7</w:t>
      </w:r>
      <w:r>
        <w:tab/>
        <w:t>To provide oversight, review and action based on data intelligence.</w:t>
      </w:r>
    </w:p>
    <w:p w:rsidR="00C73210" w:rsidRDefault="00C73210" w:rsidP="00C73210">
      <w:r w:rsidRPr="007B3D5E">
        <w:rPr>
          <w:rStyle w:val="SubtitleChar"/>
          <w:sz w:val="24"/>
          <w:szCs w:val="24"/>
        </w:rPr>
        <w:t>4.1.8</w:t>
      </w:r>
      <w:r>
        <w:tab/>
        <w:t>Ensure that sound financial management arrangements are in place to effectively resource the Network</w:t>
      </w:r>
    </w:p>
    <w:p w:rsidR="00C73210" w:rsidRDefault="00C73210" w:rsidP="00C73210">
      <w:r w:rsidRPr="007B3D5E">
        <w:rPr>
          <w:rStyle w:val="SubtitleChar"/>
          <w:sz w:val="24"/>
          <w:szCs w:val="24"/>
        </w:rPr>
        <w:t>4.1.9</w:t>
      </w:r>
      <w:r>
        <w:tab/>
        <w:t>Facilitate integration between the Network Strategy and the wider health agenda.</w:t>
      </w:r>
    </w:p>
    <w:p w:rsidR="00C73210" w:rsidRDefault="00C73210" w:rsidP="00C73210">
      <w:r w:rsidRPr="007B3D5E">
        <w:rPr>
          <w:rStyle w:val="SubtitleChar"/>
          <w:sz w:val="24"/>
          <w:szCs w:val="24"/>
        </w:rPr>
        <w:t>4.1.10</w:t>
      </w:r>
      <w:r>
        <w:tab/>
        <w:t xml:space="preserve">Respond to National and local initiatives and advice, liaising with other clinical networks where deemed appropriate in order for the Network to be responsive to changes in service need. </w:t>
      </w:r>
    </w:p>
    <w:p w:rsidR="00C73210" w:rsidRDefault="00C73210" w:rsidP="00C73210">
      <w:r w:rsidRPr="007B3D5E">
        <w:rPr>
          <w:rStyle w:val="SubtitleChar"/>
          <w:sz w:val="24"/>
          <w:szCs w:val="24"/>
        </w:rPr>
        <w:t>4.1.11</w:t>
      </w:r>
      <w:r>
        <w:tab/>
        <w:t>Foster a culture of clinical and patient/public engagement in the development and review of congenital heart disease service provision</w:t>
      </w:r>
    </w:p>
    <w:p w:rsidR="00C73210" w:rsidRDefault="00C73210" w:rsidP="00C73210"/>
    <w:p w:rsidR="00C73210" w:rsidRDefault="00C73210" w:rsidP="00C73210">
      <w:r w:rsidRPr="007B3D5E">
        <w:rPr>
          <w:rStyle w:val="SubtitleChar"/>
          <w:sz w:val="24"/>
          <w:szCs w:val="24"/>
        </w:rPr>
        <w:t>4.2</w:t>
      </w:r>
      <w:r>
        <w:t xml:space="preserve"> The EMCHN Members are responsible for:</w:t>
      </w:r>
    </w:p>
    <w:p w:rsidR="00C73210" w:rsidRDefault="00C73210" w:rsidP="00C73210"/>
    <w:p w:rsidR="00C73210" w:rsidRDefault="00C73210" w:rsidP="00C73210">
      <w:r w:rsidRPr="007B3D5E">
        <w:rPr>
          <w:rStyle w:val="SubtitleChar"/>
          <w:sz w:val="24"/>
          <w:szCs w:val="24"/>
        </w:rPr>
        <w:t>4.2.1</w:t>
      </w:r>
      <w:r>
        <w:tab/>
      </w:r>
      <w:proofErr w:type="spellStart"/>
      <w:r>
        <w:t>Prioritising</w:t>
      </w:r>
      <w:proofErr w:type="spellEnd"/>
      <w:r>
        <w:t xml:space="preserve"> attendance to board or delegating to a representative on their behalf if required. </w:t>
      </w:r>
    </w:p>
    <w:p w:rsidR="00C73210" w:rsidRDefault="00C73210" w:rsidP="00C73210">
      <w:r w:rsidRPr="007B3D5E">
        <w:rPr>
          <w:rStyle w:val="SubtitleChar"/>
          <w:sz w:val="24"/>
          <w:szCs w:val="24"/>
        </w:rPr>
        <w:t>4.2.2</w:t>
      </w:r>
      <w:r>
        <w:tab/>
        <w:t xml:space="preserve">Ensuring the board is made aware of any service changes or appointments which impact the delivery of the congenital heart disease care standard or delivery across the network region. </w:t>
      </w:r>
    </w:p>
    <w:p w:rsidR="00C73210" w:rsidRDefault="00C73210" w:rsidP="00C73210">
      <w:r w:rsidRPr="007B3D5E">
        <w:rPr>
          <w:rStyle w:val="SubtitleChar"/>
          <w:sz w:val="24"/>
          <w:szCs w:val="24"/>
        </w:rPr>
        <w:t>4.2.3</w:t>
      </w:r>
      <w:r>
        <w:tab/>
        <w:t xml:space="preserve">Engaging with the Network and </w:t>
      </w:r>
      <w:proofErr w:type="gramStart"/>
      <w:r>
        <w:t>its participates</w:t>
      </w:r>
      <w:proofErr w:type="gramEnd"/>
      <w:r>
        <w:t xml:space="preserve"> to deliver the agreed </w:t>
      </w:r>
      <w:proofErr w:type="spellStart"/>
      <w:r>
        <w:t>programme</w:t>
      </w:r>
      <w:proofErr w:type="spellEnd"/>
      <w:r>
        <w:t xml:space="preserve"> of work for the network.</w:t>
      </w:r>
    </w:p>
    <w:p w:rsidR="00C73210" w:rsidRDefault="00C73210" w:rsidP="00C73210">
      <w:r w:rsidRPr="007B3D5E">
        <w:rPr>
          <w:rStyle w:val="SubtitleChar"/>
          <w:sz w:val="24"/>
          <w:szCs w:val="24"/>
        </w:rPr>
        <w:t>4.2.4</w:t>
      </w:r>
      <w:r>
        <w:tab/>
        <w:t>Responding to specific request as required supporting the purpose and delivery of the network against the agreed CHD standards</w:t>
      </w:r>
      <w:r w:rsidR="00C63DDC" w:rsidRPr="00C63DDC">
        <w:rPr>
          <w:sz w:val="12"/>
          <w:szCs w:val="12"/>
          <w:lang w:val="en-GB"/>
        </w:rPr>
        <w:t>1</w:t>
      </w:r>
      <w:r>
        <w:t xml:space="preserve">. </w:t>
      </w:r>
    </w:p>
    <w:p w:rsidR="00C73210" w:rsidRDefault="00C73210" w:rsidP="00C73210">
      <w:r w:rsidRPr="007B3D5E">
        <w:rPr>
          <w:rStyle w:val="SubtitleChar"/>
          <w:sz w:val="24"/>
          <w:szCs w:val="24"/>
        </w:rPr>
        <w:t>4.2.5</w:t>
      </w:r>
      <w:r>
        <w:tab/>
        <w:t>Providing a point of contact to ensure data is submitted in a timely manner, to form part of the agree Network data quality dashboard.</w:t>
      </w:r>
    </w:p>
    <w:p w:rsidR="00C73210" w:rsidRDefault="00C73210" w:rsidP="00C73210">
      <w:r w:rsidRPr="007B3D5E">
        <w:rPr>
          <w:rStyle w:val="SubtitleChar"/>
          <w:sz w:val="24"/>
          <w:szCs w:val="24"/>
        </w:rPr>
        <w:t>4.2.6</w:t>
      </w:r>
      <w:r>
        <w:tab/>
        <w:t>Provide assurance that agreed best practice guidance and policies are implemented and monitored, acting for and on behalf of all partners and stakeholders.</w:t>
      </w:r>
    </w:p>
    <w:p w:rsidR="00C73210" w:rsidRDefault="00C73210" w:rsidP="00C73210"/>
    <w:p w:rsidR="00C73210" w:rsidRPr="00C73210" w:rsidRDefault="00C73210" w:rsidP="00C73210">
      <w:pPr>
        <w:pStyle w:val="Heading1"/>
        <w:rPr>
          <w:sz w:val="40"/>
          <w:szCs w:val="40"/>
        </w:rPr>
      </w:pPr>
      <w:bookmarkStart w:id="10" w:name="_Toc75855999"/>
      <w:r w:rsidRPr="00C73210">
        <w:rPr>
          <w:sz w:val="40"/>
          <w:szCs w:val="40"/>
        </w:rPr>
        <w:t>5. Network Board Chair</w:t>
      </w:r>
      <w:bookmarkEnd w:id="10"/>
    </w:p>
    <w:p w:rsidR="00C73210" w:rsidRDefault="00C73210" w:rsidP="00C73210">
      <w:r w:rsidRPr="007B3D5E">
        <w:rPr>
          <w:rStyle w:val="SubtitleChar"/>
          <w:sz w:val="24"/>
          <w:szCs w:val="24"/>
        </w:rPr>
        <w:t>5.1</w:t>
      </w:r>
      <w:r>
        <w:t xml:space="preserve"> The Chair will be appointed through a formal process undertaken by the Network Board. This will be via a formal request for an independent Network chair. </w:t>
      </w:r>
    </w:p>
    <w:p w:rsidR="00C73210" w:rsidRDefault="00C73210" w:rsidP="00C73210">
      <w:r w:rsidRPr="007B3D5E">
        <w:rPr>
          <w:rStyle w:val="SubtitleChar"/>
          <w:sz w:val="24"/>
          <w:szCs w:val="24"/>
        </w:rPr>
        <w:lastRenderedPageBreak/>
        <w:t>5.2</w:t>
      </w:r>
      <w:r>
        <w:t xml:space="preserve"> If the Chair is unavailable for meetings or other Network matters, he/she will arrange for a suitable Board member to </w:t>
      </w:r>
      <w:proofErr w:type="spellStart"/>
      <w:r>
        <w:t>deputise</w:t>
      </w:r>
      <w:proofErr w:type="spellEnd"/>
      <w:r>
        <w:t xml:space="preserve">. </w:t>
      </w:r>
    </w:p>
    <w:p w:rsidR="00C73210" w:rsidRDefault="00C73210" w:rsidP="00C73210">
      <w:r w:rsidRPr="007B3D5E">
        <w:rPr>
          <w:rStyle w:val="SubtitleChar"/>
          <w:sz w:val="24"/>
          <w:szCs w:val="24"/>
        </w:rPr>
        <w:t>5.3</w:t>
      </w:r>
      <w:r>
        <w:t xml:space="preserve"> The Chair operates within an agreed remit according to the Role Description, and seeks to lead the Board from an independent perspective, in order for it to oversee and fulfil the Network’s aims and objectives. </w:t>
      </w:r>
    </w:p>
    <w:p w:rsidR="00C73210" w:rsidRDefault="00C73210" w:rsidP="00C73210">
      <w:r w:rsidRPr="007B3D5E">
        <w:rPr>
          <w:rStyle w:val="SubtitleChar"/>
          <w:sz w:val="24"/>
          <w:szCs w:val="24"/>
        </w:rPr>
        <w:t>5.4</w:t>
      </w:r>
      <w:r>
        <w:t xml:space="preserve"> The Chair provides leadership, counsel and representation with key stakeholders across the region as required. </w:t>
      </w:r>
    </w:p>
    <w:p w:rsidR="00C73210" w:rsidRDefault="00C73210" w:rsidP="00C73210">
      <w:r w:rsidRPr="007B3D5E">
        <w:rPr>
          <w:rStyle w:val="SubtitleChar"/>
          <w:sz w:val="24"/>
          <w:szCs w:val="24"/>
        </w:rPr>
        <w:t>5.5</w:t>
      </w:r>
      <w:r>
        <w:t xml:space="preserve"> The Chair will ensure that that Board meetings are chaired appropriately to enable the Network’s key aims and objectives of delivered and the annual Work Plan to be </w:t>
      </w:r>
      <w:proofErr w:type="gramStart"/>
      <w:r>
        <w:t>achieved/met</w:t>
      </w:r>
      <w:proofErr w:type="gramEnd"/>
      <w:r>
        <w:t>.</w:t>
      </w:r>
    </w:p>
    <w:p w:rsidR="00C73210" w:rsidRDefault="00C73210" w:rsidP="00C73210">
      <w:r w:rsidRPr="007B3D5E">
        <w:rPr>
          <w:rStyle w:val="SubtitleChar"/>
          <w:sz w:val="24"/>
          <w:szCs w:val="24"/>
        </w:rPr>
        <w:t>5.6</w:t>
      </w:r>
      <w:r>
        <w:t xml:space="preserve"> The Chair will seek to find agreement through voting majority. When a majority cannot be reached, mutual discussions will continue on or offline to find a suitable resolution where possible. The matter will be escalated to appropriate governing body, depending on the issue in hand.  </w:t>
      </w:r>
    </w:p>
    <w:p w:rsidR="00C73210" w:rsidRDefault="00C73210" w:rsidP="00C73210"/>
    <w:p w:rsidR="00C73210" w:rsidRPr="00C73210" w:rsidRDefault="00C73210" w:rsidP="00C73210">
      <w:pPr>
        <w:pStyle w:val="Heading1"/>
        <w:rPr>
          <w:sz w:val="40"/>
          <w:szCs w:val="40"/>
        </w:rPr>
      </w:pPr>
      <w:bookmarkStart w:id="11" w:name="_Toc75856000"/>
      <w:r w:rsidRPr="00C73210">
        <w:rPr>
          <w:sz w:val="40"/>
          <w:szCs w:val="40"/>
        </w:rPr>
        <w:t>6. Membership</w:t>
      </w:r>
      <w:bookmarkEnd w:id="11"/>
      <w:r w:rsidRPr="00C73210">
        <w:rPr>
          <w:sz w:val="40"/>
          <w:szCs w:val="40"/>
        </w:rPr>
        <w:t xml:space="preserve"> </w:t>
      </w:r>
    </w:p>
    <w:p w:rsidR="00C73210" w:rsidRDefault="00C73210" w:rsidP="00C73210">
      <w:r w:rsidRPr="007B3D5E">
        <w:rPr>
          <w:rStyle w:val="SubtitleChar"/>
          <w:sz w:val="24"/>
          <w:szCs w:val="24"/>
        </w:rPr>
        <w:t>6.1</w:t>
      </w:r>
      <w:r>
        <w:t xml:space="preserve"> The following groups should be represented on the Network Board:</w:t>
      </w:r>
    </w:p>
    <w:p w:rsidR="00C73210" w:rsidRDefault="00C73210" w:rsidP="00C73210"/>
    <w:tbl>
      <w:tblPr>
        <w:tblStyle w:val="TableGrid"/>
        <w:tblW w:w="4558" w:type="pct"/>
        <w:jc w:val="center"/>
        <w:tblLook w:val="04A0" w:firstRow="1" w:lastRow="0" w:firstColumn="1" w:lastColumn="0" w:noHBand="0" w:noVBand="1"/>
      </w:tblPr>
      <w:tblGrid>
        <w:gridCol w:w="2924"/>
        <w:gridCol w:w="5904"/>
      </w:tblGrid>
      <w:tr w:rsidR="00796855" w:rsidRPr="00DC03C1" w:rsidTr="007E5B96">
        <w:trPr>
          <w:jc w:val="center"/>
        </w:trPr>
        <w:tc>
          <w:tcPr>
            <w:tcW w:w="1656" w:type="pct"/>
          </w:tcPr>
          <w:p w:rsidR="00796855" w:rsidRPr="00DC03C1" w:rsidRDefault="00796855" w:rsidP="000B1FC7">
            <w:pPr>
              <w:rPr>
                <w:rFonts w:cs="Arial"/>
                <w:b/>
              </w:rPr>
            </w:pPr>
            <w:r w:rsidRPr="00DC03C1">
              <w:rPr>
                <w:rFonts w:cs="Arial"/>
                <w:b/>
              </w:rPr>
              <w:t>Member/Representative</w:t>
            </w:r>
          </w:p>
        </w:tc>
        <w:tc>
          <w:tcPr>
            <w:tcW w:w="3344" w:type="pct"/>
          </w:tcPr>
          <w:p w:rsidR="00796855" w:rsidRPr="00DC03C1" w:rsidRDefault="00796855" w:rsidP="000B1FC7">
            <w:pPr>
              <w:rPr>
                <w:rFonts w:cs="Arial"/>
                <w:b/>
              </w:rPr>
            </w:pPr>
            <w:r w:rsidRPr="00DC03C1">
              <w:rPr>
                <w:rFonts w:cs="Arial"/>
                <w:b/>
              </w:rPr>
              <w:t>Notes</w:t>
            </w:r>
          </w:p>
        </w:tc>
      </w:tr>
      <w:tr w:rsidR="00796855" w:rsidRPr="00DC03C1" w:rsidTr="007E5B96">
        <w:trPr>
          <w:trHeight w:val="1124"/>
          <w:jc w:val="center"/>
        </w:trPr>
        <w:tc>
          <w:tcPr>
            <w:tcW w:w="1656" w:type="pct"/>
          </w:tcPr>
          <w:p w:rsidR="00796855" w:rsidRPr="00DC03C1" w:rsidRDefault="00796855" w:rsidP="000B1FC7">
            <w:pPr>
              <w:rPr>
                <w:rFonts w:cs="Arial"/>
              </w:rPr>
            </w:pPr>
            <w:r w:rsidRPr="00DC03C1">
              <w:rPr>
                <w:rFonts w:cs="Arial"/>
              </w:rPr>
              <w:t xml:space="preserve">Co- Chair </w:t>
            </w:r>
          </w:p>
          <w:p w:rsidR="00796855" w:rsidRDefault="00796855" w:rsidP="000B1FC7">
            <w:pPr>
              <w:rPr>
                <w:rFonts w:cs="Arial"/>
              </w:rPr>
            </w:pPr>
            <w:r w:rsidRPr="00DC03C1">
              <w:rPr>
                <w:rFonts w:cs="Arial"/>
              </w:rPr>
              <w:t>Voting Member</w:t>
            </w:r>
          </w:p>
          <w:p w:rsidR="00796855" w:rsidRPr="00DC03C1" w:rsidRDefault="00796855" w:rsidP="000B1FC7">
            <w:pPr>
              <w:rPr>
                <w:rFonts w:cs="Arial"/>
              </w:rPr>
            </w:pPr>
            <w:r>
              <w:rPr>
                <w:rFonts w:cs="Arial"/>
              </w:rPr>
              <w:t>(One Vote each</w:t>
            </w:r>
            <w:r w:rsidRPr="00DC03C1">
              <w:rPr>
                <w:rFonts w:cs="Arial"/>
              </w:rPr>
              <w:t>)</w:t>
            </w:r>
          </w:p>
          <w:p w:rsidR="00796855" w:rsidRPr="00DC03C1" w:rsidRDefault="00796855" w:rsidP="000B1FC7">
            <w:pPr>
              <w:rPr>
                <w:rFonts w:cs="Arial"/>
              </w:rPr>
            </w:pPr>
          </w:p>
          <w:p w:rsidR="00796855" w:rsidRPr="00DC03C1" w:rsidRDefault="00796855" w:rsidP="000B1FC7">
            <w:pPr>
              <w:rPr>
                <w:rFonts w:cs="Arial"/>
              </w:rPr>
            </w:pPr>
          </w:p>
        </w:tc>
        <w:tc>
          <w:tcPr>
            <w:tcW w:w="3344" w:type="pct"/>
          </w:tcPr>
          <w:p w:rsidR="00796855" w:rsidRPr="00DC03C1" w:rsidRDefault="00796855" w:rsidP="000A2D0B">
            <w:pPr>
              <w:jc w:val="left"/>
              <w:rPr>
                <w:rFonts w:cs="Arial"/>
              </w:rPr>
            </w:pPr>
            <w:r w:rsidRPr="00DC03C1">
              <w:rPr>
                <w:rFonts w:cs="Arial"/>
              </w:rPr>
              <w:t xml:space="preserve">The Co - Chairs will be elected by a majority vote of Network Board members at a Network Board meeting. If a majority decision cannot be reached by the network board the Chief Executive of the Host </w:t>
            </w:r>
            <w:proofErr w:type="spellStart"/>
            <w:r w:rsidRPr="00DC03C1">
              <w:rPr>
                <w:rFonts w:cs="Arial"/>
              </w:rPr>
              <w:t>Organisation</w:t>
            </w:r>
            <w:proofErr w:type="spellEnd"/>
            <w:r w:rsidRPr="00DC03C1">
              <w:rPr>
                <w:rFonts w:cs="Arial"/>
              </w:rPr>
              <w:t xml:space="preserve"> will have the deciding vote.</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Nominations for the Chair of the Network Board will be requested from Board Members to be submitted 14 days before a meeting where a vote is taken.</w:t>
            </w:r>
          </w:p>
          <w:p w:rsidR="00796855" w:rsidRPr="00DC03C1" w:rsidRDefault="00796855" w:rsidP="000B1FC7">
            <w:pPr>
              <w:rPr>
                <w:rFonts w:cs="Arial"/>
              </w:rPr>
            </w:pPr>
          </w:p>
          <w:p w:rsidR="00796855" w:rsidRPr="00DC03C1" w:rsidRDefault="00796855" w:rsidP="000A2D0B">
            <w:pPr>
              <w:jc w:val="left"/>
              <w:rPr>
                <w:rFonts w:cs="Arial"/>
              </w:rPr>
            </w:pPr>
            <w:r w:rsidRPr="00DC03C1">
              <w:rPr>
                <w:rFonts w:cs="Arial"/>
              </w:rPr>
              <w:t xml:space="preserve">The Co- Chair may be from any </w:t>
            </w:r>
            <w:r w:rsidR="000A2D0B">
              <w:rPr>
                <w:rFonts w:cs="Arial"/>
              </w:rPr>
              <w:t>C</w:t>
            </w:r>
            <w:r w:rsidRPr="00DC03C1">
              <w:rPr>
                <w:rFonts w:cs="Arial"/>
              </w:rPr>
              <w:t xml:space="preserve">entre within the Network (see section 4.2 for a list of </w:t>
            </w:r>
            <w:proofErr w:type="spellStart"/>
            <w:r w:rsidR="000A2D0B">
              <w:rPr>
                <w:rFonts w:cs="Arial"/>
              </w:rPr>
              <w:t>C</w:t>
            </w:r>
            <w:r w:rsidRPr="00DC03C1">
              <w:rPr>
                <w:rFonts w:cs="Arial"/>
              </w:rPr>
              <w:t>entres</w:t>
            </w:r>
            <w:proofErr w:type="spellEnd"/>
            <w:r w:rsidRPr="00DC03C1">
              <w:rPr>
                <w:rFonts w:cs="Arial"/>
              </w:rPr>
              <w:t xml:space="preserve">). Either the Chair or Deputy Chair must be from the Host </w:t>
            </w:r>
            <w:proofErr w:type="spellStart"/>
            <w:r w:rsidRPr="00DC03C1">
              <w:rPr>
                <w:rFonts w:cs="Arial"/>
              </w:rPr>
              <w:t>Organisation</w:t>
            </w:r>
            <w:proofErr w:type="spellEnd"/>
            <w:r w:rsidRPr="00DC03C1">
              <w:rPr>
                <w:rFonts w:cs="Arial"/>
              </w:rPr>
              <w:t>.</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The Chair will be either a senior clinician with management responsibilities or a director level manager. </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It is the responsibility of the Chair to confirm that the actual membership of the Board is consistent with the peer review requirements for representation of fetal, </w:t>
            </w:r>
            <w:proofErr w:type="spellStart"/>
            <w:r w:rsidRPr="00DC03C1">
              <w:rPr>
                <w:rFonts w:cs="Arial"/>
              </w:rPr>
              <w:lastRenderedPageBreak/>
              <w:t>paediatric</w:t>
            </w:r>
            <w:proofErr w:type="spellEnd"/>
            <w:r w:rsidRPr="00DC03C1">
              <w:rPr>
                <w:rFonts w:cs="Arial"/>
              </w:rPr>
              <w:t>, and adult age groups from all professions across the network.</w:t>
            </w:r>
          </w:p>
          <w:p w:rsidR="00796855" w:rsidRPr="00DC03C1" w:rsidRDefault="00796855" w:rsidP="000A2D0B">
            <w:pPr>
              <w:jc w:val="left"/>
              <w:rPr>
                <w:rFonts w:cs="Arial"/>
              </w:rPr>
            </w:pPr>
            <w:r w:rsidRPr="00DC03C1">
              <w:rPr>
                <w:rFonts w:cs="Arial"/>
              </w:rPr>
              <w:t xml:space="preserve"> </w:t>
            </w:r>
          </w:p>
          <w:p w:rsidR="00796855" w:rsidRPr="00DC03C1" w:rsidRDefault="00796855" w:rsidP="000A2D0B">
            <w:pPr>
              <w:jc w:val="left"/>
              <w:rPr>
                <w:rFonts w:cs="Arial"/>
              </w:rPr>
            </w:pPr>
            <w:r w:rsidRPr="00DC03C1">
              <w:rPr>
                <w:rFonts w:cs="Arial"/>
              </w:rPr>
              <w:t>Term of Office Two years, may be re-elected for up to two terms</w:t>
            </w:r>
          </w:p>
        </w:tc>
      </w:tr>
      <w:tr w:rsidR="00796855" w:rsidRPr="00DC03C1" w:rsidTr="007E5B96">
        <w:trPr>
          <w:jc w:val="center"/>
        </w:trPr>
        <w:tc>
          <w:tcPr>
            <w:tcW w:w="1656" w:type="pct"/>
          </w:tcPr>
          <w:p w:rsidR="00796855" w:rsidRPr="00DC03C1" w:rsidRDefault="00796855" w:rsidP="00796855">
            <w:pPr>
              <w:jc w:val="left"/>
              <w:rPr>
                <w:rFonts w:cs="Arial"/>
              </w:rPr>
            </w:pPr>
            <w:r w:rsidRPr="00DC03C1">
              <w:rPr>
                <w:rFonts w:cs="Arial"/>
              </w:rPr>
              <w:lastRenderedPageBreak/>
              <w:t xml:space="preserve">Network Clinical Director </w:t>
            </w:r>
          </w:p>
          <w:p w:rsidR="00796855" w:rsidRDefault="00796855" w:rsidP="00796855">
            <w:pPr>
              <w:jc w:val="left"/>
              <w:rPr>
                <w:rFonts w:cs="Arial"/>
              </w:rPr>
            </w:pPr>
            <w:r>
              <w:rPr>
                <w:rFonts w:cs="Arial"/>
              </w:rPr>
              <w:t>Voting member</w:t>
            </w:r>
          </w:p>
          <w:p w:rsidR="00796855" w:rsidRPr="00DC03C1" w:rsidRDefault="00796855" w:rsidP="00796855">
            <w:pPr>
              <w:jc w:val="left"/>
              <w:rPr>
                <w:rFonts w:cs="Arial"/>
              </w:rPr>
            </w:pPr>
            <w:r w:rsidRPr="00DC03C1">
              <w:rPr>
                <w:rFonts w:cs="Arial"/>
              </w:rPr>
              <w:t>(One Vote)</w:t>
            </w:r>
          </w:p>
        </w:tc>
        <w:tc>
          <w:tcPr>
            <w:tcW w:w="3344" w:type="pct"/>
          </w:tcPr>
          <w:p w:rsidR="00796855" w:rsidRPr="00DC03C1" w:rsidRDefault="00796855" w:rsidP="000A2D0B">
            <w:pPr>
              <w:jc w:val="left"/>
              <w:rPr>
                <w:rFonts w:cs="Arial"/>
              </w:rPr>
            </w:pPr>
            <w:r w:rsidRPr="00DC03C1">
              <w:rPr>
                <w:rFonts w:cs="Arial"/>
              </w:rPr>
              <w:t>The Network Clinical Director will be elected by a majority vote of Network Board members at a Network Board meeting.</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Nominations for the Network Clinical Director will be requested from Board Members to be submitted 14 days before a meeting where a vote is taken.</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The Network Clinical Director must be from the lead Level 1 </w:t>
            </w:r>
            <w:r w:rsidR="000A2D0B">
              <w:rPr>
                <w:rFonts w:cs="Arial"/>
              </w:rPr>
              <w:t>C</w:t>
            </w:r>
            <w:r w:rsidRPr="00DC03C1">
              <w:rPr>
                <w:rFonts w:cs="Arial"/>
              </w:rPr>
              <w:t>entre.</w:t>
            </w:r>
          </w:p>
          <w:p w:rsidR="00796855" w:rsidRPr="00DC03C1" w:rsidRDefault="00796855" w:rsidP="000A2D0B">
            <w:pPr>
              <w:jc w:val="left"/>
              <w:rPr>
                <w:rFonts w:cs="Arial"/>
              </w:rPr>
            </w:pPr>
            <w:r w:rsidRPr="00DC03C1">
              <w:rPr>
                <w:rFonts w:cs="Arial"/>
              </w:rPr>
              <w:t xml:space="preserve"> </w:t>
            </w:r>
          </w:p>
          <w:p w:rsidR="00796855" w:rsidRPr="00DC03C1" w:rsidRDefault="00796855" w:rsidP="000A2D0B">
            <w:pPr>
              <w:jc w:val="left"/>
              <w:rPr>
                <w:rFonts w:cs="Arial"/>
              </w:rPr>
            </w:pPr>
            <w:r w:rsidRPr="00DC03C1">
              <w:rPr>
                <w:rFonts w:cs="Arial"/>
              </w:rPr>
              <w:t>The Network Clinical Director will be a senior consultant medic with management responsibilities.</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Term of Office: Two years, may be re-elected for up to two terms.</w:t>
            </w:r>
          </w:p>
        </w:tc>
      </w:tr>
      <w:tr w:rsidR="00796855" w:rsidRPr="00DC03C1" w:rsidTr="007E5B96">
        <w:trPr>
          <w:jc w:val="center"/>
        </w:trPr>
        <w:tc>
          <w:tcPr>
            <w:tcW w:w="1656" w:type="pct"/>
          </w:tcPr>
          <w:p w:rsidR="00796855" w:rsidRDefault="00796855" w:rsidP="00796855">
            <w:pPr>
              <w:jc w:val="left"/>
              <w:rPr>
                <w:rFonts w:cs="Arial"/>
              </w:rPr>
            </w:pPr>
            <w:r w:rsidRPr="00DC03C1">
              <w:rPr>
                <w:rFonts w:cs="Arial"/>
              </w:rPr>
              <w:t xml:space="preserve">Network Lead Nurse Voting member </w:t>
            </w:r>
          </w:p>
          <w:p w:rsidR="00796855" w:rsidRPr="00DC03C1" w:rsidRDefault="00796855" w:rsidP="00796855">
            <w:pPr>
              <w:jc w:val="left"/>
              <w:rPr>
                <w:rFonts w:cs="Arial"/>
              </w:rPr>
            </w:pPr>
            <w:r w:rsidRPr="00DC03C1">
              <w:rPr>
                <w:rFonts w:cs="Arial"/>
              </w:rPr>
              <w:t xml:space="preserve">(One Vote)  </w:t>
            </w:r>
          </w:p>
        </w:tc>
        <w:tc>
          <w:tcPr>
            <w:tcW w:w="3344" w:type="pct"/>
          </w:tcPr>
          <w:p w:rsidR="00796855" w:rsidRPr="00DC03C1" w:rsidRDefault="00796855" w:rsidP="000A2D0B">
            <w:pPr>
              <w:jc w:val="left"/>
              <w:rPr>
                <w:rFonts w:cs="Arial"/>
              </w:rPr>
            </w:pPr>
            <w:r w:rsidRPr="00DC03C1">
              <w:rPr>
                <w:rFonts w:cs="Arial"/>
              </w:rPr>
              <w:t xml:space="preserve">The Network Lead Nurse will be a Senior Nurse with management responsibilities from the lead Level 1 </w:t>
            </w:r>
            <w:r w:rsidR="000A2D0B">
              <w:rPr>
                <w:rFonts w:cs="Arial"/>
              </w:rPr>
              <w:t>C</w:t>
            </w:r>
            <w:r w:rsidRPr="00DC03C1">
              <w:rPr>
                <w:rFonts w:cs="Arial"/>
              </w:rPr>
              <w:t xml:space="preserve">entre. </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The East Midlands Congenital Heart Network Lead Nurse provides strategic, professional and clinical nursing leadership, ensuring the delivery of excellent nursing care and treatment for children with cardiac conditions, throughout the patient pathway. </w:t>
            </w:r>
          </w:p>
          <w:p w:rsidR="00796855" w:rsidRPr="00DC03C1" w:rsidRDefault="00796855" w:rsidP="000A2D0B">
            <w:pPr>
              <w:jc w:val="left"/>
              <w:rPr>
                <w:rFonts w:cs="Arial"/>
              </w:rPr>
            </w:pPr>
            <w:r w:rsidRPr="00DC03C1">
              <w:rPr>
                <w:rFonts w:cs="Arial"/>
              </w:rPr>
              <w:t>The Lead Nurse ensures on-going improvement in health outcomes, quality of care and, patient and family experience.  The lead nurse works with commissioners to secure equitable, safe and effective services for all patients and their families wherever they live.</w:t>
            </w:r>
          </w:p>
          <w:p w:rsidR="00796855" w:rsidRPr="00DC03C1" w:rsidRDefault="00796855" w:rsidP="000A2D0B">
            <w:pPr>
              <w:jc w:val="left"/>
              <w:rPr>
                <w:rFonts w:cs="Arial"/>
              </w:rPr>
            </w:pPr>
            <w:r w:rsidRPr="00DC03C1">
              <w:rPr>
                <w:rFonts w:cs="Arial"/>
              </w:rPr>
              <w:t xml:space="preserve">The Lead Nurse shapes the vision and future development of the children’s cardiac specialist nursing service in collaboration with the continuum of children’s cardiac specialist nurses across the network. </w:t>
            </w:r>
          </w:p>
          <w:p w:rsidR="00796855" w:rsidRPr="00DC03C1" w:rsidRDefault="00796855" w:rsidP="000A2D0B">
            <w:pPr>
              <w:jc w:val="left"/>
              <w:rPr>
                <w:rFonts w:cs="Arial"/>
              </w:rPr>
            </w:pPr>
            <w:r w:rsidRPr="00DC03C1">
              <w:rPr>
                <w:rFonts w:cs="Arial"/>
              </w:rPr>
              <w:t xml:space="preserve">The Lead Nurse, together with the Lead Nurse Educator supports effective workforce planning across the network, including education, training and professional development of all nurses involved in the care of children with cardiac conditions. The Lead Nurse fosters an efficient, comprehensive and </w:t>
            </w:r>
            <w:r w:rsidRPr="00DC03C1">
              <w:rPr>
                <w:rFonts w:cs="Arial"/>
              </w:rPr>
              <w:lastRenderedPageBreak/>
              <w:t>integrated approach to multi-professional working across the network</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This will be a permanent position</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Nurse representation from other Network </w:t>
            </w:r>
            <w:proofErr w:type="spellStart"/>
            <w:r w:rsidR="000A2D0B">
              <w:rPr>
                <w:rFonts w:cs="Arial"/>
              </w:rPr>
              <w:t>C</w:t>
            </w:r>
            <w:r w:rsidRPr="00DC03C1">
              <w:rPr>
                <w:rFonts w:cs="Arial"/>
              </w:rPr>
              <w:t>entres</w:t>
            </w:r>
            <w:proofErr w:type="spellEnd"/>
            <w:r w:rsidRPr="00DC03C1">
              <w:rPr>
                <w:rFonts w:cs="Arial"/>
              </w:rPr>
              <w:t xml:space="preserve"> will be encouraged where possible and will form part of the Network </w:t>
            </w:r>
            <w:r w:rsidR="000A2D0B">
              <w:rPr>
                <w:rFonts w:cs="Arial"/>
              </w:rPr>
              <w:t>C</w:t>
            </w:r>
            <w:r w:rsidRPr="00DC03C1">
              <w:rPr>
                <w:rFonts w:cs="Arial"/>
              </w:rPr>
              <w:t xml:space="preserve">entre’s nominated members </w:t>
            </w:r>
          </w:p>
          <w:p w:rsidR="00796855" w:rsidRPr="00DC03C1" w:rsidRDefault="00796855" w:rsidP="000B1FC7">
            <w:pPr>
              <w:rPr>
                <w:rFonts w:cs="Arial"/>
              </w:rPr>
            </w:pPr>
          </w:p>
        </w:tc>
      </w:tr>
      <w:tr w:rsidR="00796855" w:rsidRPr="00DC03C1" w:rsidTr="007E5B96">
        <w:trPr>
          <w:jc w:val="center"/>
        </w:trPr>
        <w:tc>
          <w:tcPr>
            <w:tcW w:w="1656" w:type="pct"/>
          </w:tcPr>
          <w:p w:rsidR="00796855" w:rsidRPr="00DC03C1" w:rsidRDefault="00796855" w:rsidP="00796855">
            <w:pPr>
              <w:jc w:val="left"/>
              <w:rPr>
                <w:rFonts w:cs="Arial"/>
              </w:rPr>
            </w:pPr>
            <w:r w:rsidRPr="00DC03C1">
              <w:rPr>
                <w:rFonts w:cs="Arial"/>
              </w:rPr>
              <w:lastRenderedPageBreak/>
              <w:t>Associated Health Professional</w:t>
            </w:r>
          </w:p>
          <w:p w:rsidR="00796855" w:rsidRPr="00DC03C1" w:rsidRDefault="00796855" w:rsidP="00796855">
            <w:pPr>
              <w:jc w:val="left"/>
              <w:rPr>
                <w:rFonts w:cs="Arial"/>
              </w:rPr>
            </w:pPr>
            <w:r w:rsidRPr="00DC03C1">
              <w:rPr>
                <w:rFonts w:cs="Arial"/>
              </w:rPr>
              <w:t>Voting member</w:t>
            </w:r>
          </w:p>
          <w:p w:rsidR="00796855" w:rsidRPr="00DC03C1" w:rsidRDefault="00796855" w:rsidP="00796855">
            <w:pPr>
              <w:jc w:val="left"/>
              <w:rPr>
                <w:rFonts w:cs="Arial"/>
              </w:rPr>
            </w:pPr>
            <w:r w:rsidRPr="00DC03C1">
              <w:rPr>
                <w:rFonts w:cs="Arial"/>
              </w:rPr>
              <w:t xml:space="preserve">(One Vote)  </w:t>
            </w:r>
          </w:p>
          <w:p w:rsidR="00796855" w:rsidRPr="00DC03C1" w:rsidRDefault="00796855" w:rsidP="000B1FC7">
            <w:pPr>
              <w:rPr>
                <w:rFonts w:cs="Arial"/>
              </w:rPr>
            </w:pPr>
          </w:p>
        </w:tc>
        <w:tc>
          <w:tcPr>
            <w:tcW w:w="3344" w:type="pct"/>
          </w:tcPr>
          <w:p w:rsidR="00796855" w:rsidRPr="00DC03C1" w:rsidRDefault="00796855" w:rsidP="000A2D0B">
            <w:pPr>
              <w:jc w:val="left"/>
              <w:rPr>
                <w:rFonts w:cs="Arial"/>
              </w:rPr>
            </w:pPr>
            <w:r w:rsidRPr="00DC03C1">
              <w:rPr>
                <w:rFonts w:cs="Arial"/>
              </w:rPr>
              <w:t>The Network Associated Health Professional will be elected by a majority vote of Network Board members at a Network Board meeting.</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Nominations for the Network Associated Health Professional will be requested from Board Members to be submitted 14 days before a meeting where a vote is taken.</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The Network Associated Health Professional may be from any </w:t>
            </w:r>
            <w:r w:rsidR="000A2D0B">
              <w:rPr>
                <w:rFonts w:cs="Arial"/>
              </w:rPr>
              <w:t>C</w:t>
            </w:r>
            <w:r w:rsidRPr="00DC03C1">
              <w:rPr>
                <w:rFonts w:cs="Arial"/>
              </w:rPr>
              <w:t xml:space="preserve">entre within the Network (see section 4.2 for a list of </w:t>
            </w:r>
            <w:proofErr w:type="spellStart"/>
            <w:r w:rsidR="000A2D0B">
              <w:rPr>
                <w:rFonts w:cs="Arial"/>
              </w:rPr>
              <w:t>C</w:t>
            </w:r>
            <w:r w:rsidRPr="00DC03C1">
              <w:rPr>
                <w:rFonts w:cs="Arial"/>
              </w:rPr>
              <w:t>entres</w:t>
            </w:r>
            <w:proofErr w:type="spellEnd"/>
            <w:r w:rsidRPr="00DC03C1">
              <w:rPr>
                <w:rFonts w:cs="Arial"/>
              </w:rPr>
              <w:t xml:space="preserve">). </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The Network Associated Health Professional will be a senior physiologist, dietician or play specialist with management responsibilities.</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Term of Office: Two years, may be re-elected for up to two terms.</w:t>
            </w:r>
          </w:p>
        </w:tc>
      </w:tr>
      <w:tr w:rsidR="00796855" w:rsidRPr="00DC03C1" w:rsidTr="007E5B96">
        <w:trPr>
          <w:jc w:val="center"/>
        </w:trPr>
        <w:tc>
          <w:tcPr>
            <w:tcW w:w="1656" w:type="pct"/>
          </w:tcPr>
          <w:p w:rsidR="00796855" w:rsidRPr="00DC03C1" w:rsidRDefault="00796855" w:rsidP="00796855">
            <w:pPr>
              <w:jc w:val="left"/>
              <w:rPr>
                <w:rFonts w:cs="Arial"/>
              </w:rPr>
            </w:pPr>
            <w:r w:rsidRPr="00DC03C1">
              <w:rPr>
                <w:rFonts w:cs="Arial"/>
              </w:rPr>
              <w:t>Network Centre Representatives (level 1 and Level 3</w:t>
            </w:r>
          </w:p>
          <w:p w:rsidR="00796855" w:rsidRPr="00DC03C1" w:rsidRDefault="00796855" w:rsidP="00796855">
            <w:pPr>
              <w:jc w:val="left"/>
              <w:rPr>
                <w:rFonts w:cs="Arial"/>
              </w:rPr>
            </w:pPr>
            <w:r w:rsidRPr="00DC03C1">
              <w:rPr>
                <w:rFonts w:cs="Arial"/>
              </w:rPr>
              <w:t>(One Vote per Centre)</w:t>
            </w:r>
          </w:p>
        </w:tc>
        <w:tc>
          <w:tcPr>
            <w:tcW w:w="3344" w:type="pct"/>
          </w:tcPr>
          <w:p w:rsidR="00796855" w:rsidRPr="00DC03C1" w:rsidRDefault="00796855" w:rsidP="000A2D0B">
            <w:pPr>
              <w:jc w:val="left"/>
              <w:rPr>
                <w:rFonts w:cs="Arial"/>
              </w:rPr>
            </w:pPr>
            <w:r w:rsidRPr="00DC03C1">
              <w:rPr>
                <w:rFonts w:cs="Arial"/>
              </w:rPr>
              <w:t xml:space="preserve">All Network </w:t>
            </w:r>
            <w:proofErr w:type="spellStart"/>
            <w:r w:rsidR="000A2D0B">
              <w:rPr>
                <w:rFonts w:cs="Arial"/>
              </w:rPr>
              <w:t>C</w:t>
            </w:r>
            <w:r w:rsidRPr="00DC03C1">
              <w:rPr>
                <w:rFonts w:cs="Arial"/>
              </w:rPr>
              <w:t>entres</w:t>
            </w:r>
            <w:proofErr w:type="spellEnd"/>
            <w:r w:rsidRPr="00DC03C1">
              <w:rPr>
                <w:rFonts w:cs="Arial"/>
              </w:rPr>
              <w:t xml:space="preserve"> within the East Midlands Congenital Heart Network will be invited to nominate a </w:t>
            </w:r>
            <w:r w:rsidRPr="00DC03C1">
              <w:rPr>
                <w:rFonts w:cs="Arial"/>
                <w:b/>
              </w:rPr>
              <w:t>minimum</w:t>
            </w:r>
            <w:r w:rsidRPr="00DC03C1">
              <w:rPr>
                <w:rFonts w:cs="Arial"/>
              </w:rPr>
              <w:t xml:space="preserve"> of two representatives to the Board.</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Representatives will be requested through the </w:t>
            </w:r>
            <w:r w:rsidR="000A2D0B">
              <w:rPr>
                <w:rFonts w:cs="Arial"/>
              </w:rPr>
              <w:t>C</w:t>
            </w:r>
            <w:r w:rsidRPr="00DC03C1">
              <w:rPr>
                <w:rFonts w:cs="Arial"/>
              </w:rPr>
              <w:t xml:space="preserve">entre’s medical director. Representatives must be able to represent the </w:t>
            </w:r>
            <w:r w:rsidR="000A2D0B">
              <w:rPr>
                <w:rFonts w:cs="Arial"/>
              </w:rPr>
              <w:t>C</w:t>
            </w:r>
            <w:r w:rsidRPr="00DC03C1">
              <w:rPr>
                <w:rFonts w:cs="Arial"/>
              </w:rPr>
              <w:t>entre and the views of Fetal, Neonatal, Paediatric, Surgical and Adult services where appropriate.</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Representatives may be from any of the following groups: senior medics; senior nurses; senior associated health professionals and senior managers.</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Term of Office ; as designated by the Network Centre </w:t>
            </w:r>
          </w:p>
          <w:p w:rsidR="00796855" w:rsidRPr="00DC03C1" w:rsidRDefault="00796855" w:rsidP="000A2D0B">
            <w:pPr>
              <w:jc w:val="left"/>
              <w:rPr>
                <w:rFonts w:cs="Arial"/>
              </w:rPr>
            </w:pPr>
          </w:p>
          <w:p w:rsidR="00796855" w:rsidRPr="00DC03C1" w:rsidRDefault="00796855" w:rsidP="000B1FC7">
            <w:pPr>
              <w:rPr>
                <w:rFonts w:cs="Arial"/>
              </w:rPr>
            </w:pPr>
          </w:p>
        </w:tc>
      </w:tr>
      <w:tr w:rsidR="00796855" w:rsidRPr="00DC03C1" w:rsidTr="007E5B96">
        <w:trPr>
          <w:trHeight w:val="3305"/>
          <w:jc w:val="center"/>
        </w:trPr>
        <w:tc>
          <w:tcPr>
            <w:tcW w:w="1656" w:type="pct"/>
          </w:tcPr>
          <w:p w:rsidR="00796855" w:rsidRPr="00DC03C1" w:rsidRDefault="00796855" w:rsidP="00796855">
            <w:pPr>
              <w:jc w:val="left"/>
              <w:rPr>
                <w:rFonts w:cs="Arial"/>
              </w:rPr>
            </w:pPr>
            <w:r w:rsidRPr="00DC03C1">
              <w:rPr>
                <w:rFonts w:cs="Arial"/>
              </w:rPr>
              <w:lastRenderedPageBreak/>
              <w:t>Patient Groups/ Charities</w:t>
            </w:r>
          </w:p>
          <w:p w:rsidR="00796855" w:rsidRPr="00DC03C1" w:rsidRDefault="00796855" w:rsidP="00796855">
            <w:pPr>
              <w:jc w:val="left"/>
              <w:rPr>
                <w:rFonts w:cs="Arial"/>
              </w:rPr>
            </w:pPr>
            <w:r w:rsidRPr="00DC03C1">
              <w:rPr>
                <w:rFonts w:cs="Arial"/>
              </w:rPr>
              <w:t>(One Vote per Group)</w:t>
            </w:r>
          </w:p>
        </w:tc>
        <w:tc>
          <w:tcPr>
            <w:tcW w:w="3344" w:type="pct"/>
          </w:tcPr>
          <w:p w:rsidR="00796855" w:rsidRPr="00DC03C1" w:rsidRDefault="00796855" w:rsidP="000A2D0B">
            <w:pPr>
              <w:jc w:val="left"/>
              <w:rPr>
                <w:rFonts w:cs="Arial"/>
              </w:rPr>
            </w:pPr>
            <w:r w:rsidRPr="00DC03C1">
              <w:rPr>
                <w:rFonts w:cs="Arial"/>
              </w:rPr>
              <w:t xml:space="preserve">Patient groups / Charities ( in addition to the Network Charity )  will each nominate a maximum of two representatives to the Board.( Only one to attend) </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Representatives will be requested through the Group’s chief executive – or equivalent. Representatives must be able to represent the patient group the Group serves.</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Term of Office ; Two years may be re- elected with no restriction </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All Board members from patient groups and charities will be offered access to  Patient Voice training </w:t>
            </w:r>
          </w:p>
          <w:p w:rsidR="00796855" w:rsidRPr="00DC03C1" w:rsidRDefault="00796855" w:rsidP="000B1FC7">
            <w:pPr>
              <w:rPr>
                <w:rFonts w:cs="Arial"/>
              </w:rPr>
            </w:pPr>
          </w:p>
        </w:tc>
      </w:tr>
      <w:tr w:rsidR="00796855" w:rsidRPr="00DC03C1" w:rsidTr="007E5B96">
        <w:trPr>
          <w:jc w:val="center"/>
        </w:trPr>
        <w:tc>
          <w:tcPr>
            <w:tcW w:w="1656" w:type="pct"/>
          </w:tcPr>
          <w:p w:rsidR="00796855" w:rsidRPr="00DC03C1" w:rsidRDefault="00796855" w:rsidP="00796855">
            <w:pPr>
              <w:jc w:val="left"/>
              <w:rPr>
                <w:rFonts w:cs="Arial"/>
              </w:rPr>
            </w:pPr>
            <w:r w:rsidRPr="00DC03C1">
              <w:rPr>
                <w:rFonts w:cs="Arial"/>
              </w:rPr>
              <w:t xml:space="preserve">Network Charity </w:t>
            </w:r>
          </w:p>
          <w:p w:rsidR="00796855" w:rsidRPr="00DC03C1" w:rsidRDefault="00796855" w:rsidP="00796855">
            <w:pPr>
              <w:jc w:val="left"/>
              <w:rPr>
                <w:rFonts w:cs="Arial"/>
              </w:rPr>
            </w:pPr>
            <w:r w:rsidRPr="00DC03C1">
              <w:rPr>
                <w:rFonts w:cs="Arial"/>
              </w:rPr>
              <w:t>(</w:t>
            </w:r>
            <w:r>
              <w:rPr>
                <w:rFonts w:cs="Arial"/>
              </w:rPr>
              <w:t>O</w:t>
            </w:r>
            <w:r w:rsidRPr="00DC03C1">
              <w:rPr>
                <w:rFonts w:cs="Arial"/>
              </w:rPr>
              <w:t xml:space="preserve">ne vote) </w:t>
            </w:r>
          </w:p>
        </w:tc>
        <w:tc>
          <w:tcPr>
            <w:tcW w:w="3344" w:type="pct"/>
          </w:tcPr>
          <w:p w:rsidR="00796855" w:rsidRPr="00DC03C1" w:rsidRDefault="00796855" w:rsidP="000A2D0B">
            <w:pPr>
              <w:jc w:val="left"/>
              <w:rPr>
                <w:rFonts w:cs="Arial"/>
              </w:rPr>
            </w:pPr>
            <w:r w:rsidRPr="00DC03C1">
              <w:rPr>
                <w:rFonts w:cs="Arial"/>
              </w:rPr>
              <w:t xml:space="preserve">The Network Charity will provide the primary focus for fundraising and support in the Network.  This does not preclude other charity involvement in Network activity </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Nominations for the Network Charity will be requested from Board Members to be submitted 14 days before a meeting where a vote is taken</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Term of Office ; Two years , may be re- elected with no restriction </w:t>
            </w:r>
          </w:p>
          <w:p w:rsidR="00796855" w:rsidRPr="00DC03C1" w:rsidRDefault="00796855" w:rsidP="000A2D0B">
            <w:pPr>
              <w:jc w:val="left"/>
              <w:rPr>
                <w:rFonts w:cs="Arial"/>
              </w:rPr>
            </w:pPr>
          </w:p>
          <w:p w:rsidR="00796855" w:rsidRPr="00DC03C1" w:rsidRDefault="00796855" w:rsidP="000A2D0B">
            <w:pPr>
              <w:jc w:val="left"/>
              <w:rPr>
                <w:rFonts w:cs="Arial"/>
              </w:rPr>
            </w:pPr>
            <w:r w:rsidRPr="00DC03C1">
              <w:rPr>
                <w:rFonts w:cs="Arial"/>
              </w:rPr>
              <w:t xml:space="preserve">The Network Charity Board member will be offered Patient Voice training </w:t>
            </w:r>
          </w:p>
          <w:p w:rsidR="00796855" w:rsidRPr="00DC03C1" w:rsidRDefault="00796855" w:rsidP="000A2D0B">
            <w:pPr>
              <w:jc w:val="left"/>
              <w:rPr>
                <w:rFonts w:cs="Arial"/>
              </w:rPr>
            </w:pPr>
          </w:p>
          <w:p w:rsidR="00796855" w:rsidRPr="00DC03C1" w:rsidRDefault="00796855" w:rsidP="000B1FC7">
            <w:pPr>
              <w:rPr>
                <w:rFonts w:cs="Arial"/>
              </w:rPr>
            </w:pPr>
          </w:p>
        </w:tc>
      </w:tr>
      <w:tr w:rsidR="007E5B96" w:rsidRPr="00DC03C1" w:rsidTr="007E5B96">
        <w:trPr>
          <w:jc w:val="center"/>
        </w:trPr>
        <w:tc>
          <w:tcPr>
            <w:tcW w:w="1656" w:type="pct"/>
          </w:tcPr>
          <w:p w:rsidR="007E5B96" w:rsidRPr="00DC03C1" w:rsidRDefault="007E5B96" w:rsidP="0021704B">
            <w:pPr>
              <w:jc w:val="left"/>
              <w:rPr>
                <w:rFonts w:cs="Arial"/>
              </w:rPr>
            </w:pPr>
            <w:r w:rsidRPr="00DC03C1">
              <w:rPr>
                <w:rFonts w:cs="Arial"/>
              </w:rPr>
              <w:t>EMCHC General Manager</w:t>
            </w:r>
          </w:p>
          <w:p w:rsidR="006E5239" w:rsidRDefault="006E5239" w:rsidP="006E5239">
            <w:pPr>
              <w:jc w:val="left"/>
              <w:rPr>
                <w:rFonts w:cs="Arial"/>
              </w:rPr>
            </w:pPr>
            <w:r>
              <w:rPr>
                <w:rFonts w:cs="Arial"/>
              </w:rPr>
              <w:t>Voting Member</w:t>
            </w:r>
          </w:p>
          <w:p w:rsidR="007E5B96" w:rsidRPr="00DC03C1" w:rsidRDefault="006E5239" w:rsidP="006E5239">
            <w:pPr>
              <w:jc w:val="left"/>
              <w:rPr>
                <w:rFonts w:cs="Arial"/>
              </w:rPr>
            </w:pPr>
            <w:r>
              <w:rPr>
                <w:rFonts w:cs="Arial"/>
              </w:rPr>
              <w:t>(One vote)</w:t>
            </w:r>
          </w:p>
        </w:tc>
        <w:tc>
          <w:tcPr>
            <w:tcW w:w="3344" w:type="pct"/>
          </w:tcPr>
          <w:p w:rsidR="007E5B96" w:rsidRPr="00DC03C1" w:rsidRDefault="007E5B96" w:rsidP="0021704B">
            <w:pPr>
              <w:jc w:val="left"/>
              <w:rPr>
                <w:rFonts w:cs="Arial"/>
              </w:rPr>
            </w:pPr>
            <w:r w:rsidRPr="00DC03C1">
              <w:rPr>
                <w:rFonts w:cs="Arial"/>
              </w:rPr>
              <w:t xml:space="preserve">Network Officer appointed by the Host </w:t>
            </w:r>
            <w:proofErr w:type="spellStart"/>
            <w:r w:rsidRPr="00DC03C1">
              <w:rPr>
                <w:rFonts w:cs="Arial"/>
              </w:rPr>
              <w:t>Organisation</w:t>
            </w:r>
            <w:proofErr w:type="spellEnd"/>
            <w:r w:rsidRPr="00DC03C1">
              <w:rPr>
                <w:rFonts w:cs="Arial"/>
              </w:rPr>
              <w:t>.</w:t>
            </w:r>
          </w:p>
          <w:p w:rsidR="007E5B96" w:rsidRPr="00DC03C1" w:rsidRDefault="007E5B96" w:rsidP="0021704B">
            <w:pPr>
              <w:jc w:val="left"/>
              <w:rPr>
                <w:rFonts w:cs="Arial"/>
              </w:rPr>
            </w:pPr>
          </w:p>
          <w:p w:rsidR="007E5B96" w:rsidRPr="00DC03C1" w:rsidRDefault="007E5B96" w:rsidP="0021704B">
            <w:pPr>
              <w:jc w:val="left"/>
              <w:rPr>
                <w:rFonts w:cs="Arial"/>
              </w:rPr>
            </w:pPr>
            <w:r w:rsidRPr="00DC03C1">
              <w:rPr>
                <w:rFonts w:cs="Arial"/>
              </w:rPr>
              <w:t>Permanent member</w:t>
            </w:r>
          </w:p>
        </w:tc>
      </w:tr>
      <w:tr w:rsidR="007E5B96" w:rsidRPr="00DC03C1" w:rsidTr="007E5B96">
        <w:trPr>
          <w:jc w:val="center"/>
        </w:trPr>
        <w:tc>
          <w:tcPr>
            <w:tcW w:w="1656" w:type="pct"/>
          </w:tcPr>
          <w:p w:rsidR="007E5B96" w:rsidRPr="00DC03C1" w:rsidRDefault="007E5B96" w:rsidP="0021704B">
            <w:pPr>
              <w:jc w:val="left"/>
              <w:rPr>
                <w:rFonts w:cs="Arial"/>
              </w:rPr>
            </w:pPr>
            <w:r w:rsidRPr="00DC03C1">
              <w:rPr>
                <w:rFonts w:cs="Arial"/>
              </w:rPr>
              <w:t>Network Manager</w:t>
            </w:r>
          </w:p>
          <w:p w:rsidR="006E5239" w:rsidRDefault="006E5239" w:rsidP="006E5239">
            <w:pPr>
              <w:jc w:val="left"/>
              <w:rPr>
                <w:rFonts w:cs="Arial"/>
              </w:rPr>
            </w:pPr>
            <w:r>
              <w:rPr>
                <w:rFonts w:cs="Arial"/>
              </w:rPr>
              <w:t>Voting Member</w:t>
            </w:r>
          </w:p>
          <w:p w:rsidR="007E5B96" w:rsidRPr="00DC03C1" w:rsidRDefault="006E5239" w:rsidP="006E5239">
            <w:pPr>
              <w:jc w:val="left"/>
              <w:rPr>
                <w:rFonts w:cs="Arial"/>
              </w:rPr>
            </w:pPr>
            <w:r>
              <w:rPr>
                <w:rFonts w:cs="Arial"/>
              </w:rPr>
              <w:t>(One vote)</w:t>
            </w:r>
            <w:bookmarkStart w:id="12" w:name="_GoBack"/>
            <w:bookmarkEnd w:id="12"/>
          </w:p>
        </w:tc>
        <w:tc>
          <w:tcPr>
            <w:tcW w:w="3344" w:type="pct"/>
          </w:tcPr>
          <w:p w:rsidR="007E5B96" w:rsidRPr="00DC03C1" w:rsidRDefault="007E5B96" w:rsidP="0021704B">
            <w:pPr>
              <w:jc w:val="left"/>
              <w:rPr>
                <w:rFonts w:cs="Arial"/>
              </w:rPr>
            </w:pPr>
            <w:r w:rsidRPr="00DC03C1">
              <w:rPr>
                <w:rFonts w:cs="Arial"/>
              </w:rPr>
              <w:t xml:space="preserve">Network Officer appointed by the Host </w:t>
            </w:r>
            <w:proofErr w:type="spellStart"/>
            <w:r w:rsidRPr="00DC03C1">
              <w:rPr>
                <w:rFonts w:cs="Arial"/>
              </w:rPr>
              <w:t>Organisation</w:t>
            </w:r>
            <w:proofErr w:type="spellEnd"/>
            <w:r w:rsidRPr="00DC03C1">
              <w:rPr>
                <w:rFonts w:cs="Arial"/>
              </w:rPr>
              <w:t>.</w:t>
            </w:r>
          </w:p>
          <w:p w:rsidR="007E5B96" w:rsidRPr="00DC03C1" w:rsidRDefault="007E5B96" w:rsidP="0021704B">
            <w:pPr>
              <w:jc w:val="left"/>
              <w:rPr>
                <w:rFonts w:cs="Arial"/>
              </w:rPr>
            </w:pPr>
          </w:p>
          <w:p w:rsidR="007E5B96" w:rsidRPr="00DC03C1" w:rsidRDefault="007E5B96" w:rsidP="0021704B">
            <w:pPr>
              <w:jc w:val="left"/>
              <w:rPr>
                <w:rFonts w:cs="Arial"/>
              </w:rPr>
            </w:pPr>
            <w:r w:rsidRPr="00DC03C1">
              <w:rPr>
                <w:rFonts w:cs="Arial"/>
              </w:rPr>
              <w:t>Permanent member</w:t>
            </w:r>
          </w:p>
        </w:tc>
      </w:tr>
      <w:tr w:rsidR="007E5B96" w:rsidRPr="00DC03C1" w:rsidTr="007E5B96">
        <w:trPr>
          <w:jc w:val="center"/>
        </w:trPr>
        <w:tc>
          <w:tcPr>
            <w:tcW w:w="1656" w:type="pct"/>
          </w:tcPr>
          <w:p w:rsidR="007E5B96" w:rsidRPr="00DC03C1" w:rsidRDefault="007E5B96" w:rsidP="00796855">
            <w:pPr>
              <w:jc w:val="left"/>
              <w:rPr>
                <w:rFonts w:cs="Arial"/>
              </w:rPr>
            </w:pPr>
            <w:r w:rsidRPr="00DC03C1">
              <w:rPr>
                <w:rFonts w:cs="Arial"/>
              </w:rPr>
              <w:t>Commissioner – NHS England</w:t>
            </w:r>
          </w:p>
          <w:p w:rsidR="007E5B96" w:rsidRDefault="007E5B96" w:rsidP="00796855">
            <w:pPr>
              <w:jc w:val="left"/>
              <w:rPr>
                <w:rFonts w:cs="Arial"/>
              </w:rPr>
            </w:pPr>
            <w:r w:rsidRPr="00DC03C1">
              <w:rPr>
                <w:rFonts w:cs="Arial"/>
              </w:rPr>
              <w:t xml:space="preserve">In attendance </w:t>
            </w:r>
          </w:p>
          <w:p w:rsidR="007E5B96" w:rsidRPr="00DC03C1" w:rsidRDefault="007E5B96" w:rsidP="00796855">
            <w:pPr>
              <w:jc w:val="left"/>
              <w:rPr>
                <w:rFonts w:cs="Arial"/>
              </w:rPr>
            </w:pPr>
            <w:r w:rsidRPr="00DC03C1">
              <w:rPr>
                <w:rFonts w:cs="Arial"/>
              </w:rPr>
              <w:t>(non-voting)</w:t>
            </w:r>
          </w:p>
        </w:tc>
        <w:tc>
          <w:tcPr>
            <w:tcW w:w="3344" w:type="pct"/>
          </w:tcPr>
          <w:p w:rsidR="007E5B96" w:rsidRPr="00DC03C1" w:rsidRDefault="007E5B96" w:rsidP="000A2D0B">
            <w:pPr>
              <w:jc w:val="left"/>
              <w:rPr>
                <w:rFonts w:cs="Arial"/>
              </w:rPr>
            </w:pPr>
            <w:r w:rsidRPr="00DC03C1">
              <w:rPr>
                <w:rFonts w:cs="Arial"/>
              </w:rPr>
              <w:t xml:space="preserve">NHS England’s Midlands and East Director of </w:t>
            </w:r>
            <w:proofErr w:type="spellStart"/>
            <w:r w:rsidRPr="00DC03C1">
              <w:rPr>
                <w:rFonts w:cs="Arial"/>
              </w:rPr>
              <w:t>Specialised</w:t>
            </w:r>
            <w:proofErr w:type="spellEnd"/>
            <w:r w:rsidRPr="00DC03C1">
              <w:rPr>
                <w:rFonts w:cs="Arial"/>
              </w:rPr>
              <w:t xml:space="preserve"> Services will nominate an officer to attend the Board.</w:t>
            </w:r>
          </w:p>
          <w:p w:rsidR="007E5B96" w:rsidRPr="00DC03C1" w:rsidRDefault="007E5B96" w:rsidP="000A2D0B">
            <w:pPr>
              <w:jc w:val="left"/>
              <w:rPr>
                <w:rFonts w:cs="Arial"/>
              </w:rPr>
            </w:pPr>
          </w:p>
          <w:p w:rsidR="007E5B96" w:rsidRPr="00DC03C1" w:rsidRDefault="007E5B96" w:rsidP="000A2D0B">
            <w:pPr>
              <w:jc w:val="left"/>
              <w:rPr>
                <w:rFonts w:cs="Arial"/>
              </w:rPr>
            </w:pPr>
            <w:r w:rsidRPr="00DC03C1">
              <w:rPr>
                <w:rFonts w:cs="Arial"/>
              </w:rPr>
              <w:t>Permanent member.</w:t>
            </w:r>
          </w:p>
        </w:tc>
      </w:tr>
      <w:tr w:rsidR="007E5B96" w:rsidRPr="00DC03C1" w:rsidTr="007E5B96">
        <w:trPr>
          <w:jc w:val="center"/>
        </w:trPr>
        <w:tc>
          <w:tcPr>
            <w:tcW w:w="1656" w:type="pct"/>
          </w:tcPr>
          <w:p w:rsidR="007E5B96" w:rsidRPr="00DC03C1" w:rsidRDefault="007E5B96" w:rsidP="00796855">
            <w:pPr>
              <w:jc w:val="left"/>
              <w:rPr>
                <w:rFonts w:cs="Arial"/>
              </w:rPr>
            </w:pPr>
            <w:r w:rsidRPr="00DC03C1">
              <w:rPr>
                <w:rFonts w:cs="Arial"/>
              </w:rPr>
              <w:t>Network Board Administrator</w:t>
            </w:r>
          </w:p>
          <w:p w:rsidR="007E5B96" w:rsidRDefault="007E5B96" w:rsidP="00796855">
            <w:pPr>
              <w:jc w:val="left"/>
              <w:rPr>
                <w:rFonts w:cs="Arial"/>
              </w:rPr>
            </w:pPr>
            <w:r>
              <w:rPr>
                <w:rFonts w:cs="Arial"/>
              </w:rPr>
              <w:t>In attendance</w:t>
            </w:r>
          </w:p>
          <w:p w:rsidR="007E5B96" w:rsidRPr="00DC03C1" w:rsidRDefault="007E5B96" w:rsidP="00796855">
            <w:pPr>
              <w:jc w:val="left"/>
              <w:rPr>
                <w:rFonts w:cs="Arial"/>
              </w:rPr>
            </w:pPr>
            <w:r w:rsidRPr="00DC03C1">
              <w:rPr>
                <w:rFonts w:cs="Arial"/>
              </w:rPr>
              <w:t>(non-voting)</w:t>
            </w:r>
          </w:p>
        </w:tc>
        <w:tc>
          <w:tcPr>
            <w:tcW w:w="3344" w:type="pct"/>
          </w:tcPr>
          <w:p w:rsidR="007E5B96" w:rsidRPr="00DC03C1" w:rsidRDefault="007E5B96" w:rsidP="00796855">
            <w:pPr>
              <w:jc w:val="left"/>
              <w:rPr>
                <w:rFonts w:cs="Arial"/>
              </w:rPr>
            </w:pPr>
            <w:r w:rsidRPr="00DC03C1">
              <w:rPr>
                <w:rFonts w:cs="Arial"/>
              </w:rPr>
              <w:t xml:space="preserve">Network Officer appointed by the Host </w:t>
            </w:r>
            <w:proofErr w:type="spellStart"/>
            <w:r w:rsidRPr="00DC03C1">
              <w:rPr>
                <w:rFonts w:cs="Arial"/>
              </w:rPr>
              <w:t>Organisation</w:t>
            </w:r>
            <w:proofErr w:type="spellEnd"/>
            <w:r w:rsidRPr="00DC03C1">
              <w:rPr>
                <w:rFonts w:cs="Arial"/>
              </w:rPr>
              <w:t>.</w:t>
            </w:r>
          </w:p>
          <w:p w:rsidR="007E5B96" w:rsidRPr="00DC03C1" w:rsidRDefault="007E5B96" w:rsidP="00796855">
            <w:pPr>
              <w:jc w:val="left"/>
              <w:rPr>
                <w:rFonts w:cs="Arial"/>
              </w:rPr>
            </w:pPr>
          </w:p>
          <w:p w:rsidR="007E5B96" w:rsidRPr="00DC03C1" w:rsidRDefault="007E5B96" w:rsidP="00796855">
            <w:pPr>
              <w:jc w:val="left"/>
              <w:rPr>
                <w:rFonts w:cs="Arial"/>
              </w:rPr>
            </w:pPr>
            <w:r w:rsidRPr="00DC03C1">
              <w:rPr>
                <w:rFonts w:cs="Arial"/>
              </w:rPr>
              <w:t>Permanent member</w:t>
            </w:r>
          </w:p>
        </w:tc>
      </w:tr>
    </w:tbl>
    <w:p w:rsidR="00C73210" w:rsidRDefault="00C73210" w:rsidP="00C73210"/>
    <w:p w:rsidR="00C73210" w:rsidRDefault="00C73210" w:rsidP="00C73210"/>
    <w:p w:rsidR="00C73210" w:rsidRPr="00C73210" w:rsidRDefault="00C73210" w:rsidP="00C73210">
      <w:pPr>
        <w:pStyle w:val="Heading1"/>
        <w:rPr>
          <w:sz w:val="40"/>
          <w:szCs w:val="40"/>
        </w:rPr>
      </w:pPr>
      <w:bookmarkStart w:id="13" w:name="_Toc75856001"/>
      <w:r w:rsidRPr="00C73210">
        <w:rPr>
          <w:sz w:val="40"/>
          <w:szCs w:val="40"/>
        </w:rPr>
        <w:t>7. Operational Processes</w:t>
      </w:r>
      <w:bookmarkEnd w:id="13"/>
      <w:r w:rsidRPr="00C73210">
        <w:rPr>
          <w:sz w:val="40"/>
          <w:szCs w:val="40"/>
        </w:rPr>
        <w:t xml:space="preserve"> </w:t>
      </w:r>
    </w:p>
    <w:p w:rsidR="00C73210" w:rsidRDefault="00C73210" w:rsidP="00C73210">
      <w:r w:rsidRPr="007B3D5E">
        <w:rPr>
          <w:rStyle w:val="SubtitleChar"/>
          <w:sz w:val="24"/>
          <w:szCs w:val="24"/>
        </w:rPr>
        <w:t>7.1</w:t>
      </w:r>
      <w:r>
        <w:t xml:space="preserve"> Frequency of meetings:</w:t>
      </w:r>
    </w:p>
    <w:p w:rsidR="00C73210" w:rsidRDefault="00C73210" w:rsidP="00C73210">
      <w:r>
        <w:t>Board meetings will be held on a quarterly basis. A schedule of meetings will be agreed at the start of the year and circulated to members.</w:t>
      </w:r>
    </w:p>
    <w:p w:rsidR="00C73210" w:rsidRDefault="00C73210" w:rsidP="00C73210">
      <w:r w:rsidRPr="007B3D5E">
        <w:rPr>
          <w:rStyle w:val="SubtitleChar"/>
          <w:sz w:val="24"/>
          <w:szCs w:val="24"/>
        </w:rPr>
        <w:t>7.1.1</w:t>
      </w:r>
      <w:r>
        <w:t xml:space="preserve"> Agenda items will be requested 2 weeks prior to each meeting and meeting papers circulated a week in advance of the meeting. </w:t>
      </w:r>
    </w:p>
    <w:p w:rsidR="00C73210" w:rsidRDefault="00C73210" w:rsidP="00C73210">
      <w:r w:rsidRPr="007B3D5E">
        <w:rPr>
          <w:rStyle w:val="SubtitleChar"/>
          <w:sz w:val="24"/>
          <w:szCs w:val="24"/>
        </w:rPr>
        <w:t>7.1.2</w:t>
      </w:r>
      <w:r>
        <w:t xml:space="preserve"> Minutes of meetings will be circulated to all members as soon as is practicable following meetings</w:t>
      </w:r>
    </w:p>
    <w:p w:rsidR="00C73210" w:rsidRDefault="00C73210" w:rsidP="00C73210"/>
    <w:p w:rsidR="00C73210" w:rsidRDefault="00C73210" w:rsidP="00C73210">
      <w:r w:rsidRPr="007B3D5E">
        <w:rPr>
          <w:rStyle w:val="SubtitleChar"/>
          <w:sz w:val="24"/>
          <w:szCs w:val="24"/>
        </w:rPr>
        <w:t>7.2</w:t>
      </w:r>
      <w:r>
        <w:t xml:space="preserve"> Quorum:</w:t>
      </w:r>
    </w:p>
    <w:p w:rsidR="00C73210" w:rsidRDefault="00C73210" w:rsidP="00C73210">
      <w:r>
        <w:t xml:space="preserve">Meetings will be quorate when the following are represented at meetings: </w:t>
      </w:r>
    </w:p>
    <w:p w:rsidR="00C73210" w:rsidRDefault="007B3D5E" w:rsidP="00C73210">
      <w:r w:rsidRPr="007B3D5E">
        <w:rPr>
          <w:rStyle w:val="SubtitleChar"/>
          <w:sz w:val="24"/>
          <w:szCs w:val="24"/>
        </w:rPr>
        <w:t>7.2.1</w:t>
      </w:r>
      <w:r>
        <w:t xml:space="preserve"> </w:t>
      </w:r>
      <w:r w:rsidR="00C73210">
        <w:t>Network Clinical Director</w:t>
      </w:r>
    </w:p>
    <w:p w:rsidR="00C73210" w:rsidRDefault="007B3D5E" w:rsidP="00C73210">
      <w:r w:rsidRPr="007B3D5E">
        <w:rPr>
          <w:rStyle w:val="SubtitleChar"/>
          <w:sz w:val="24"/>
          <w:szCs w:val="24"/>
        </w:rPr>
        <w:t>7.2.2</w:t>
      </w:r>
      <w:r>
        <w:t xml:space="preserve"> </w:t>
      </w:r>
      <w:r w:rsidR="00C73210">
        <w:t>Network Manager or Network Lead Nurse</w:t>
      </w:r>
    </w:p>
    <w:p w:rsidR="00C73210" w:rsidRDefault="007B3D5E" w:rsidP="00C73210">
      <w:r w:rsidRPr="007B3D5E">
        <w:rPr>
          <w:rStyle w:val="SubtitleChar"/>
          <w:sz w:val="24"/>
          <w:szCs w:val="24"/>
        </w:rPr>
        <w:t>7.2.3</w:t>
      </w:r>
      <w:r>
        <w:t xml:space="preserve"> </w:t>
      </w:r>
      <w:r w:rsidR="00C73210">
        <w:t xml:space="preserve">Network Chair </w:t>
      </w:r>
    </w:p>
    <w:p w:rsidR="00C73210" w:rsidRDefault="007B3D5E" w:rsidP="00C73210">
      <w:r w:rsidRPr="007B3D5E">
        <w:rPr>
          <w:rStyle w:val="SubtitleChar"/>
          <w:sz w:val="24"/>
          <w:szCs w:val="24"/>
        </w:rPr>
        <w:t>7.2.4</w:t>
      </w:r>
      <w:r>
        <w:t xml:space="preserve"> </w:t>
      </w:r>
      <w:r w:rsidR="00C73210">
        <w:t xml:space="preserve">Level 1 Centre: Clinical and Managerial representative </w:t>
      </w:r>
    </w:p>
    <w:p w:rsidR="00C73210" w:rsidRDefault="007B3D5E" w:rsidP="00C73210">
      <w:r w:rsidRPr="007B3D5E">
        <w:rPr>
          <w:rStyle w:val="SubtitleChar"/>
          <w:sz w:val="24"/>
          <w:szCs w:val="24"/>
        </w:rPr>
        <w:t>7.2.5</w:t>
      </w:r>
      <w:r>
        <w:t xml:space="preserve"> </w:t>
      </w:r>
      <w:r w:rsidR="00C73210">
        <w:t xml:space="preserve">Level 3 Centre: Clinical and Managerial representative from a minimum of 3 individual </w:t>
      </w:r>
      <w:proofErr w:type="spellStart"/>
      <w:r w:rsidR="00C73210">
        <w:t>organisations</w:t>
      </w:r>
      <w:proofErr w:type="spellEnd"/>
      <w:r w:rsidR="00C73210">
        <w:t xml:space="preserve"> </w:t>
      </w:r>
    </w:p>
    <w:p w:rsidR="00C73210" w:rsidRDefault="00C73210" w:rsidP="00C73210">
      <w:r>
        <w:t xml:space="preserve"> </w:t>
      </w:r>
    </w:p>
    <w:p w:rsidR="00C73210" w:rsidRDefault="007B3D5E" w:rsidP="00C73210">
      <w:r w:rsidRPr="007B3D5E">
        <w:rPr>
          <w:rStyle w:val="SubtitleChar"/>
          <w:sz w:val="24"/>
          <w:szCs w:val="24"/>
        </w:rPr>
        <w:t>7.2.6</w:t>
      </w:r>
      <w:r>
        <w:t xml:space="preserve"> </w:t>
      </w:r>
      <w:r w:rsidR="00C73210">
        <w:t>The Chair can alter this requirement in light of the business under discussion.</w:t>
      </w:r>
    </w:p>
    <w:p w:rsidR="00C73210" w:rsidRDefault="00C73210" w:rsidP="00C73210"/>
    <w:p w:rsidR="00C73210" w:rsidRDefault="007B3D5E" w:rsidP="00C73210">
      <w:r w:rsidRPr="007B3D5E">
        <w:rPr>
          <w:rStyle w:val="SubtitleChar"/>
          <w:sz w:val="24"/>
          <w:szCs w:val="24"/>
        </w:rPr>
        <w:t>7.3</w:t>
      </w:r>
      <w:r>
        <w:t xml:space="preserve"> </w:t>
      </w:r>
      <w:r w:rsidR="00C73210">
        <w:t>Declaration of interests:</w:t>
      </w:r>
    </w:p>
    <w:p w:rsidR="00C73210" w:rsidRDefault="00C73210" w:rsidP="00C73210">
      <w:r>
        <w:t xml:space="preserve">If any member has an interest, pecuniary or otherwise in any matter and is present at a meeting at which the matter is discussed, he/she will declare that interest as early as possible and shall refrain from any involvement in discussions.  </w:t>
      </w:r>
    </w:p>
    <w:p w:rsidR="00C73210" w:rsidRDefault="007B3D5E" w:rsidP="00C73210">
      <w:r w:rsidRPr="007B3D5E">
        <w:rPr>
          <w:rStyle w:val="SubtitleChar"/>
          <w:sz w:val="24"/>
          <w:szCs w:val="24"/>
        </w:rPr>
        <w:t>7.3.1</w:t>
      </w:r>
      <w:r>
        <w:t xml:space="preserve"> </w:t>
      </w:r>
      <w:r w:rsidR="00C73210">
        <w:t xml:space="preserve">The Chair has delegated authority to request member withdrawal from the meeting until the item under discussion is concluded.  </w:t>
      </w:r>
    </w:p>
    <w:p w:rsidR="00C73210" w:rsidRDefault="007B3D5E" w:rsidP="00C73210">
      <w:r w:rsidRPr="007B3D5E">
        <w:rPr>
          <w:rStyle w:val="SubtitleChar"/>
          <w:sz w:val="24"/>
          <w:szCs w:val="24"/>
        </w:rPr>
        <w:t>7.3.2</w:t>
      </w:r>
      <w:r>
        <w:t xml:space="preserve"> </w:t>
      </w:r>
      <w:r w:rsidR="00C73210">
        <w:t>All declarations of interest to be recorded in the minutes of the meeting</w:t>
      </w:r>
    </w:p>
    <w:p w:rsidR="00C73210" w:rsidRDefault="00C73210" w:rsidP="00C73210"/>
    <w:p w:rsidR="00C73210" w:rsidRDefault="00C73210" w:rsidP="00C73210"/>
    <w:p w:rsidR="00C73210" w:rsidRDefault="007B3D5E" w:rsidP="00C73210">
      <w:r w:rsidRPr="007B3D5E">
        <w:rPr>
          <w:rStyle w:val="SubtitleChar"/>
          <w:sz w:val="24"/>
          <w:szCs w:val="24"/>
        </w:rPr>
        <w:t>7.4</w:t>
      </w:r>
      <w:r>
        <w:t xml:space="preserve"> </w:t>
      </w:r>
      <w:r w:rsidR="00C73210">
        <w:t>Matters arising between meetings:</w:t>
      </w:r>
    </w:p>
    <w:p w:rsidR="00C73210" w:rsidRDefault="00C73210" w:rsidP="00C73210">
      <w:r>
        <w:lastRenderedPageBreak/>
        <w:t xml:space="preserve">Matters arising between meetings can be dealt with in the first instance via e-mail to the Network Manager. </w:t>
      </w:r>
    </w:p>
    <w:p w:rsidR="00C73210" w:rsidRDefault="007B3D5E" w:rsidP="00C73210">
      <w:r w:rsidRPr="007B3D5E">
        <w:rPr>
          <w:rStyle w:val="SubtitleChar"/>
          <w:sz w:val="24"/>
          <w:szCs w:val="24"/>
        </w:rPr>
        <w:t>7.4.1</w:t>
      </w:r>
      <w:r>
        <w:t xml:space="preserve"> </w:t>
      </w:r>
      <w:r w:rsidR="00C73210">
        <w:t xml:space="preserve">Issues with an urgent nature will be discussed with the Network Chair, Network Manager and clinical director, to agree an appropriate course of action taken.  </w:t>
      </w:r>
    </w:p>
    <w:p w:rsidR="00C73210" w:rsidRDefault="007B3D5E" w:rsidP="00C73210">
      <w:r w:rsidRPr="007B3D5E">
        <w:rPr>
          <w:rStyle w:val="SubtitleChar"/>
          <w:sz w:val="24"/>
          <w:szCs w:val="24"/>
        </w:rPr>
        <w:t>7.4.2</w:t>
      </w:r>
      <w:r>
        <w:t xml:space="preserve"> </w:t>
      </w:r>
      <w:r w:rsidR="00C73210">
        <w:t xml:space="preserve">Members will be informed of any decisions taken outside the Board either via e-mail or at the next available meeting.  </w:t>
      </w:r>
    </w:p>
    <w:p w:rsidR="00C73210" w:rsidRDefault="007B3D5E" w:rsidP="00C73210">
      <w:r w:rsidRPr="007B3D5E">
        <w:rPr>
          <w:rStyle w:val="SubtitleChar"/>
          <w:sz w:val="24"/>
          <w:szCs w:val="24"/>
        </w:rPr>
        <w:t>7.4.3</w:t>
      </w:r>
      <w:r>
        <w:t xml:space="preserve"> </w:t>
      </w:r>
      <w:r w:rsidR="00C73210">
        <w:t>All steps will be taken to involve Board members in any decisions as appropriate.</w:t>
      </w:r>
    </w:p>
    <w:p w:rsidR="00C73210" w:rsidRDefault="007B3D5E" w:rsidP="00C73210">
      <w:r w:rsidRPr="007B3D5E">
        <w:rPr>
          <w:rStyle w:val="SubtitleChar"/>
          <w:sz w:val="24"/>
          <w:szCs w:val="24"/>
        </w:rPr>
        <w:t>7.5</w:t>
      </w:r>
      <w:r>
        <w:t xml:space="preserve"> </w:t>
      </w:r>
      <w:r w:rsidR="00C73210">
        <w:t xml:space="preserve">Review of Terms of Reference </w:t>
      </w:r>
    </w:p>
    <w:p w:rsidR="00BF3CF2" w:rsidRDefault="00C73210" w:rsidP="00C73210">
      <w:r>
        <w:t>Terms of Reference will be review every 2 years as a matter of course. However if significant operational change to delivery of the network is imposed, then this may need to be reviewed sooner.</w:t>
      </w:r>
    </w:p>
    <w:p w:rsidR="00BF3CF2" w:rsidRDefault="00BF3CF2" w:rsidP="00C73210"/>
    <w:p w:rsidR="00BF3CF2" w:rsidRPr="00BF3CF2" w:rsidRDefault="00BF3CF2" w:rsidP="00BF3CF2">
      <w:pPr>
        <w:pStyle w:val="Heading1"/>
        <w:rPr>
          <w:sz w:val="40"/>
          <w:szCs w:val="40"/>
        </w:rPr>
      </w:pPr>
      <w:bookmarkStart w:id="14" w:name="_Toc75856002"/>
      <w:r w:rsidRPr="00BF3CF2">
        <w:rPr>
          <w:sz w:val="40"/>
          <w:szCs w:val="40"/>
        </w:rPr>
        <w:t>8. Document Reference</w:t>
      </w:r>
      <w:bookmarkEnd w:id="14"/>
    </w:p>
    <w:p w:rsidR="00C73210" w:rsidRDefault="00BF3CF2" w:rsidP="00C73210">
      <w:r w:rsidRPr="00BF3CF2">
        <w:rPr>
          <w:sz w:val="12"/>
          <w:szCs w:val="12"/>
        </w:rPr>
        <w:t>1</w:t>
      </w:r>
      <w:r w:rsidRPr="00BF3CF2">
        <w:t xml:space="preserve">CHD </w:t>
      </w:r>
      <w:r>
        <w:t xml:space="preserve">Standards </w:t>
      </w:r>
      <w:proofErr w:type="gramStart"/>
      <w:r>
        <w:t>And</w:t>
      </w:r>
      <w:proofErr w:type="gramEnd"/>
      <w:r>
        <w:t xml:space="preserve"> Service S</w:t>
      </w:r>
      <w:r w:rsidRPr="00BF3CF2">
        <w:t>pecification</w:t>
      </w:r>
    </w:p>
    <w:p w:rsidR="00BF3CF2" w:rsidRDefault="00BF3CF2" w:rsidP="00C73210">
      <w:r>
        <w:t>Author: NHS England</w:t>
      </w:r>
    </w:p>
    <w:p w:rsidR="00BF3CF2" w:rsidRDefault="00BF3CF2" w:rsidP="00C73210">
      <w:r>
        <w:t>Publication Date: 23 May 2016</w:t>
      </w:r>
    </w:p>
    <w:p w:rsidR="00BF3CF2" w:rsidRDefault="00BF3CF2" w:rsidP="00C73210"/>
    <w:p w:rsidR="00BF3CF2" w:rsidRPr="00BF3CF2" w:rsidRDefault="00BF3CF2" w:rsidP="00BF3CF2">
      <w:pPr>
        <w:pStyle w:val="Heading1"/>
        <w:rPr>
          <w:sz w:val="40"/>
          <w:szCs w:val="40"/>
        </w:rPr>
      </w:pPr>
      <w:bookmarkStart w:id="15" w:name="_Toc75856003"/>
      <w:r w:rsidRPr="00BF3CF2">
        <w:rPr>
          <w:sz w:val="40"/>
          <w:szCs w:val="40"/>
        </w:rPr>
        <w:t>9. Appendix 1: Network Structure</w:t>
      </w:r>
      <w:bookmarkEnd w:id="15"/>
    </w:p>
    <w:p w:rsidR="00BF3CF2" w:rsidRDefault="00BF3CF2" w:rsidP="00C73210">
      <w:r>
        <w:rPr>
          <w:noProof/>
          <w:lang w:val="en-GB"/>
        </w:rPr>
        <w:drawing>
          <wp:inline distT="0" distB="0" distL="0" distR="0" wp14:anchorId="6FE15720" wp14:editId="33C55211">
            <wp:extent cx="4541520" cy="34318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21667" t="19897" r="21667" b="11589"/>
                    <a:stretch/>
                  </pic:blipFill>
                  <pic:spPr bwMode="auto">
                    <a:xfrm>
                      <a:off x="0" y="0"/>
                      <a:ext cx="4547443" cy="3436301"/>
                    </a:xfrm>
                    <a:prstGeom prst="rect">
                      <a:avLst/>
                    </a:prstGeom>
                    <a:ln>
                      <a:noFill/>
                    </a:ln>
                    <a:extLst>
                      <a:ext uri="{53640926-AAD7-44D8-BBD7-CCE9431645EC}">
                        <a14:shadowObscured xmlns:a14="http://schemas.microsoft.com/office/drawing/2010/main"/>
                      </a:ext>
                    </a:extLst>
                  </pic:spPr>
                </pic:pic>
              </a:graphicData>
            </a:graphic>
          </wp:inline>
        </w:drawing>
      </w:r>
    </w:p>
    <w:p w:rsidR="00BF3CF2" w:rsidRDefault="00BF3CF2" w:rsidP="00C73210"/>
    <w:p w:rsidR="00C73210" w:rsidRDefault="00C73210" w:rsidP="00C73210"/>
    <w:p w:rsidR="00C73210" w:rsidRDefault="00C73210" w:rsidP="00C73210"/>
    <w:p w:rsidR="00C73210" w:rsidRDefault="00C73210" w:rsidP="00C73210"/>
    <w:p w:rsidR="00B970B2" w:rsidRDefault="00B970B2" w:rsidP="00ED7C6E"/>
    <w:p w:rsidR="00C73210" w:rsidRPr="00B970B2" w:rsidRDefault="00C73210" w:rsidP="00ED7C6E"/>
    <w:sectPr w:rsidR="00C73210" w:rsidRPr="00B970B2" w:rsidSect="00CE23E7">
      <w:headerReference w:type="default" r:id="rId13"/>
      <w:footerReference w:type="default" r:id="rId14"/>
      <w:headerReference w:type="first" r:id="rId15"/>
      <w:pgSz w:w="11906" w:h="16838"/>
      <w:pgMar w:top="1440" w:right="1361" w:bottom="2268" w:left="1077" w:header="709"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C16" w:rsidRDefault="009E2C16" w:rsidP="00AC36B3">
      <w:r>
        <w:separator/>
      </w:r>
    </w:p>
  </w:endnote>
  <w:endnote w:type="continuationSeparator" w:id="0">
    <w:p w:rsidR="009E2C16" w:rsidRDefault="009E2C16" w:rsidP="00AC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MT">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0DB" w:rsidRPr="00C149D3" w:rsidRDefault="00DF5390" w:rsidP="00C149D3">
    <w:pPr>
      <w:pStyle w:val="Footer"/>
      <w:rPr>
        <w:lang w:val="en-GB"/>
      </w:rPr>
    </w:pPr>
    <w:r w:rsidRPr="00DF5390">
      <w:rPr>
        <w:b/>
        <w:bCs/>
        <w:color w:val="005EB8" w:themeColor="text2"/>
        <w:lang w:val="en-GB"/>
      </w:rPr>
      <w:fldChar w:fldCharType="begin"/>
    </w:r>
    <w:r w:rsidRPr="00DF5390">
      <w:rPr>
        <w:b/>
        <w:bCs/>
        <w:color w:val="005EB8" w:themeColor="text2"/>
        <w:lang w:val="en-GB"/>
      </w:rPr>
      <w:instrText xml:space="preserve"> PAGE   \* MERGEFORMAT </w:instrText>
    </w:r>
    <w:r w:rsidRPr="00DF5390">
      <w:rPr>
        <w:b/>
        <w:bCs/>
        <w:color w:val="005EB8" w:themeColor="text2"/>
        <w:lang w:val="en-GB"/>
      </w:rPr>
      <w:fldChar w:fldCharType="separate"/>
    </w:r>
    <w:r w:rsidR="006E5239">
      <w:rPr>
        <w:b/>
        <w:bCs/>
        <w:noProof/>
        <w:color w:val="005EB8" w:themeColor="text2"/>
        <w:lang w:val="en-GB"/>
      </w:rPr>
      <w:t>9</w:t>
    </w:r>
    <w:r w:rsidRPr="00DF5390">
      <w:rPr>
        <w:b/>
        <w:bCs/>
        <w:noProof/>
        <w:color w:val="005EB8" w:themeColor="text2"/>
        <w:lang w:val="en-GB"/>
      </w:rPr>
      <w:fldChar w:fldCharType="end"/>
    </w:r>
    <w:r>
      <w:rPr>
        <w:lang w:val="en-GB"/>
      </w:rPr>
      <w:t xml:space="preserve"> | </w:t>
    </w:r>
    <w:r w:rsidR="00C73210">
      <w:rPr>
        <w:lang w:val="en-GB"/>
      </w:rPr>
      <w:t>Operational Board Terms Of Reference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C16" w:rsidRDefault="009E2C16" w:rsidP="00AC36B3">
      <w:r>
        <w:separator/>
      </w:r>
    </w:p>
  </w:footnote>
  <w:footnote w:type="continuationSeparator" w:id="0">
    <w:p w:rsidR="009E2C16" w:rsidRDefault="009E2C16" w:rsidP="00AC36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0DB" w:rsidRDefault="008440DB">
    <w:pPr>
      <w:pStyle w:val="Header"/>
    </w:pPr>
    <w:r>
      <w:rPr>
        <w:noProof/>
        <w:lang w:val="en-GB"/>
      </w:rPr>
      <w:drawing>
        <wp:anchor distT="0" distB="0" distL="114300" distR="114300" simplePos="0" relativeHeight="251665408" behindDoc="1" locked="0" layoutInCell="1" allowOverlap="1" wp14:anchorId="7CD377EC" wp14:editId="65DA3C36">
          <wp:simplePos x="0" y="0"/>
          <wp:positionH relativeFrom="page">
            <wp:posOffset>0</wp:posOffset>
          </wp:positionH>
          <wp:positionV relativeFrom="page">
            <wp:posOffset>314</wp:posOffset>
          </wp:positionV>
          <wp:extent cx="7545600" cy="10673372"/>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
                    <a:extLst>
                      <a:ext uri="{28A0092B-C50C-407E-A947-70E740481C1C}">
                        <a14:useLocalDpi xmlns:a14="http://schemas.microsoft.com/office/drawing/2010/main" val="0"/>
                      </a:ext>
                    </a:extLst>
                  </a:blip>
                  <a:stretch>
                    <a:fillRect/>
                  </a:stretch>
                </pic:blipFill>
                <pic:spPr>
                  <a:xfrm>
                    <a:off x="0" y="0"/>
                    <a:ext cx="7545600" cy="10673372"/>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6B3" w:rsidRDefault="00615B45" w:rsidP="00AC36B3">
    <w:pPr>
      <w:pStyle w:val="Header"/>
    </w:pPr>
    <w:r>
      <w:rPr>
        <w:noProof/>
        <w:lang w:val="en-GB"/>
      </w:rPr>
      <w:drawing>
        <wp:anchor distT="0" distB="0" distL="114300" distR="114300" simplePos="0" relativeHeight="251656192" behindDoc="1" locked="0" layoutInCell="1" allowOverlap="1" wp14:anchorId="246E59D0" wp14:editId="1A2A9CFD">
          <wp:simplePos x="0" y="0"/>
          <wp:positionH relativeFrom="page">
            <wp:posOffset>0</wp:posOffset>
          </wp:positionH>
          <wp:positionV relativeFrom="page">
            <wp:posOffset>314</wp:posOffset>
          </wp:positionV>
          <wp:extent cx="7545600" cy="10673372"/>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1">
                    <a:extLst>
                      <a:ext uri="{28A0092B-C50C-407E-A947-70E740481C1C}">
                        <a14:useLocalDpi xmlns:a14="http://schemas.microsoft.com/office/drawing/2010/main" val="0"/>
                      </a:ext>
                    </a:extLst>
                  </a:blip>
                  <a:stretch>
                    <a:fillRect/>
                  </a:stretch>
                </pic:blipFill>
                <pic:spPr>
                  <a:xfrm>
                    <a:off x="0" y="0"/>
                    <a:ext cx="7545600" cy="1067337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D67F7"/>
    <w:multiLevelType w:val="hybridMultilevel"/>
    <w:tmpl w:val="96408E2C"/>
    <w:lvl w:ilvl="0" w:tplc="C9DE06CA">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3BB304A"/>
    <w:multiLevelType w:val="hybridMultilevel"/>
    <w:tmpl w:val="9084C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3254DE"/>
    <w:multiLevelType w:val="hybridMultilevel"/>
    <w:tmpl w:val="179AB5B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
    <w:nsid w:val="1DC82CBE"/>
    <w:multiLevelType w:val="hybridMultilevel"/>
    <w:tmpl w:val="2B42CE6C"/>
    <w:lvl w:ilvl="0" w:tplc="8438FA68">
      <w:start w:val="1"/>
      <w:numFmt w:val="lowerLetter"/>
      <w:lvlText w:val="%1)"/>
      <w:lvlJc w:val="left"/>
      <w:pPr>
        <w:ind w:left="1080" w:hanging="360"/>
      </w:pPr>
      <w:rPr>
        <w:rFonts w:asciiTheme="minorHAnsi" w:eastAsia="Times New Roman" w:hAnsiTheme="minorHAnsi" w:cstheme="minorHAnsi" w:hint="default"/>
        <w:b/>
        <w:color w:val="222222"/>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2D6A70D8"/>
    <w:multiLevelType w:val="hybridMultilevel"/>
    <w:tmpl w:val="ACEC7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987E8B"/>
    <w:multiLevelType w:val="hybridMultilevel"/>
    <w:tmpl w:val="9084C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F302DD"/>
    <w:multiLevelType w:val="hybridMultilevel"/>
    <w:tmpl w:val="302E9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5A265B"/>
    <w:multiLevelType w:val="hybridMultilevel"/>
    <w:tmpl w:val="4F16896E"/>
    <w:lvl w:ilvl="0" w:tplc="EB22FABA">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9244C63"/>
    <w:multiLevelType w:val="hybridMultilevel"/>
    <w:tmpl w:val="934656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A4B1C9B"/>
    <w:multiLevelType w:val="multilevel"/>
    <w:tmpl w:val="5C186BD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3AF05625"/>
    <w:multiLevelType w:val="hybridMultilevel"/>
    <w:tmpl w:val="D9447EE8"/>
    <w:lvl w:ilvl="0" w:tplc="2E864A5A">
      <w:start w:val="1"/>
      <w:numFmt w:val="decimal"/>
      <w:lvlText w:val="%1."/>
      <w:lvlJc w:val="left"/>
      <w:pPr>
        <w:ind w:left="720" w:hanging="360"/>
      </w:pPr>
      <w:rPr>
        <w:rFonts w:hint="default"/>
        <w:color w:val="33663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3AB3741"/>
    <w:multiLevelType w:val="hybridMultilevel"/>
    <w:tmpl w:val="DB8AF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BB7EC3"/>
    <w:multiLevelType w:val="hybridMultilevel"/>
    <w:tmpl w:val="A5F06C54"/>
    <w:lvl w:ilvl="0" w:tplc="EB22FABA">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CB92C30"/>
    <w:multiLevelType w:val="hybridMultilevel"/>
    <w:tmpl w:val="C3F084E4"/>
    <w:lvl w:ilvl="0" w:tplc="169E24D0">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EEC7BB1"/>
    <w:multiLevelType w:val="hybridMultilevel"/>
    <w:tmpl w:val="40823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6AE1260"/>
    <w:multiLevelType w:val="hybridMultilevel"/>
    <w:tmpl w:val="0C962A2A"/>
    <w:lvl w:ilvl="0" w:tplc="D4789C28">
      <w:start w:val="1"/>
      <w:numFmt w:val="decimal"/>
      <w:lvlText w:val="%1."/>
      <w:lvlJc w:val="left"/>
      <w:pPr>
        <w:ind w:left="720"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82006C0"/>
    <w:multiLevelType w:val="hybridMultilevel"/>
    <w:tmpl w:val="C3F084E4"/>
    <w:lvl w:ilvl="0" w:tplc="169E24D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FEF0C18"/>
    <w:multiLevelType w:val="hybridMultilevel"/>
    <w:tmpl w:val="5C082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8B6502A"/>
    <w:multiLevelType w:val="hybridMultilevel"/>
    <w:tmpl w:val="9908484C"/>
    <w:lvl w:ilvl="0" w:tplc="3454CA54">
      <w:start w:val="1"/>
      <w:numFmt w:val="decimal"/>
      <w:lvlText w:val="%1."/>
      <w:lvlJc w:val="left"/>
      <w:pPr>
        <w:ind w:left="760" w:hanging="400"/>
      </w:pPr>
      <w:rPr>
        <w:rFonts w:hint="default"/>
        <w:sz w:val="5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2903C17"/>
    <w:multiLevelType w:val="multilevel"/>
    <w:tmpl w:val="1B84F60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72BC6873"/>
    <w:multiLevelType w:val="hybridMultilevel"/>
    <w:tmpl w:val="0FF0C63A"/>
    <w:lvl w:ilvl="0" w:tplc="0809000F">
      <w:start w:val="1"/>
      <w:numFmt w:val="decimal"/>
      <w:lvlText w:val="%1."/>
      <w:lvlJc w:val="left"/>
      <w:pPr>
        <w:ind w:left="720" w:hanging="360"/>
      </w:pPr>
    </w:lvl>
    <w:lvl w:ilvl="1" w:tplc="5D4A322E">
      <w:numFmt w:val="bullet"/>
      <w:lvlText w:val="•"/>
      <w:lvlJc w:val="left"/>
      <w:pPr>
        <w:ind w:left="1440" w:hanging="360"/>
      </w:pPr>
      <w:rPr>
        <w:rFonts w:ascii="SymbolMT" w:eastAsiaTheme="minorHAnsi" w:hAnsi="SymbolMT" w:cs="SymbolMT" w:hint="default"/>
        <w:color w:val="018752"/>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478031A"/>
    <w:multiLevelType w:val="hybridMultilevel"/>
    <w:tmpl w:val="9084C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8830FFE"/>
    <w:multiLevelType w:val="hybridMultilevel"/>
    <w:tmpl w:val="3DC64912"/>
    <w:lvl w:ilvl="0" w:tplc="716CC8B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EB41AA5"/>
    <w:multiLevelType w:val="hybridMultilevel"/>
    <w:tmpl w:val="B198BDA2"/>
    <w:lvl w:ilvl="0" w:tplc="D2300B3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FC04087"/>
    <w:multiLevelType w:val="hybridMultilevel"/>
    <w:tmpl w:val="6D0E0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16"/>
  </w:num>
  <w:num w:numId="4">
    <w:abstractNumId w:val="3"/>
  </w:num>
  <w:num w:numId="5">
    <w:abstractNumId w:val="14"/>
  </w:num>
  <w:num w:numId="6">
    <w:abstractNumId w:val="20"/>
  </w:num>
  <w:num w:numId="7">
    <w:abstractNumId w:val="21"/>
  </w:num>
  <w:num w:numId="8">
    <w:abstractNumId w:val="1"/>
  </w:num>
  <w:num w:numId="9">
    <w:abstractNumId w:val="5"/>
  </w:num>
  <w:num w:numId="10">
    <w:abstractNumId w:val="7"/>
  </w:num>
  <w:num w:numId="11">
    <w:abstractNumId w:val="19"/>
  </w:num>
  <w:num w:numId="12">
    <w:abstractNumId w:val="15"/>
  </w:num>
  <w:num w:numId="13">
    <w:abstractNumId w:val="12"/>
  </w:num>
  <w:num w:numId="14">
    <w:abstractNumId w:val="10"/>
  </w:num>
  <w:num w:numId="15">
    <w:abstractNumId w:val="0"/>
  </w:num>
  <w:num w:numId="16">
    <w:abstractNumId w:val="22"/>
  </w:num>
  <w:num w:numId="17">
    <w:abstractNumId w:val="23"/>
  </w:num>
  <w:num w:numId="18">
    <w:abstractNumId w:val="6"/>
  </w:num>
  <w:num w:numId="19">
    <w:abstractNumId w:val="24"/>
  </w:num>
  <w:num w:numId="20">
    <w:abstractNumId w:val="4"/>
  </w:num>
  <w:num w:numId="21">
    <w:abstractNumId w:val="11"/>
  </w:num>
  <w:num w:numId="22">
    <w:abstractNumId w:val="17"/>
  </w:num>
  <w:num w:numId="23">
    <w:abstractNumId w:val="2"/>
  </w:num>
  <w:num w:numId="24">
    <w:abstractNumId w:val="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EF"/>
    <w:rsid w:val="000306D8"/>
    <w:rsid w:val="00031A1C"/>
    <w:rsid w:val="00074D82"/>
    <w:rsid w:val="000A2D0B"/>
    <w:rsid w:val="000B352C"/>
    <w:rsid w:val="000C1CD3"/>
    <w:rsid w:val="000C3DC9"/>
    <w:rsid w:val="000D516B"/>
    <w:rsid w:val="000D5849"/>
    <w:rsid w:val="000F0249"/>
    <w:rsid w:val="00104367"/>
    <w:rsid w:val="00112CE7"/>
    <w:rsid w:val="001137C9"/>
    <w:rsid w:val="00113D08"/>
    <w:rsid w:val="0011401C"/>
    <w:rsid w:val="00126D85"/>
    <w:rsid w:val="001314BE"/>
    <w:rsid w:val="001450B3"/>
    <w:rsid w:val="001460BD"/>
    <w:rsid w:val="00150413"/>
    <w:rsid w:val="00192EED"/>
    <w:rsid w:val="00197AD4"/>
    <w:rsid w:val="001D203E"/>
    <w:rsid w:val="001D608F"/>
    <w:rsid w:val="001E591F"/>
    <w:rsid w:val="001F3842"/>
    <w:rsid w:val="001F65A9"/>
    <w:rsid w:val="002144AC"/>
    <w:rsid w:val="00233793"/>
    <w:rsid w:val="00247D4F"/>
    <w:rsid w:val="0025200F"/>
    <w:rsid w:val="002667A3"/>
    <w:rsid w:val="00291572"/>
    <w:rsid w:val="002A5831"/>
    <w:rsid w:val="002C409D"/>
    <w:rsid w:val="002F5C87"/>
    <w:rsid w:val="003109F5"/>
    <w:rsid w:val="00326BD7"/>
    <w:rsid w:val="00335F1E"/>
    <w:rsid w:val="00355364"/>
    <w:rsid w:val="00362B61"/>
    <w:rsid w:val="00381E07"/>
    <w:rsid w:val="003938EF"/>
    <w:rsid w:val="003C23FB"/>
    <w:rsid w:val="00440E63"/>
    <w:rsid w:val="004424C0"/>
    <w:rsid w:val="004430B8"/>
    <w:rsid w:val="00463E93"/>
    <w:rsid w:val="00473B48"/>
    <w:rsid w:val="00493C62"/>
    <w:rsid w:val="00495DAD"/>
    <w:rsid w:val="004C7319"/>
    <w:rsid w:val="004E6C52"/>
    <w:rsid w:val="00563A4D"/>
    <w:rsid w:val="00567FBC"/>
    <w:rsid w:val="00583BFC"/>
    <w:rsid w:val="005936AD"/>
    <w:rsid w:val="00594469"/>
    <w:rsid w:val="005B0C2A"/>
    <w:rsid w:val="005B2E6B"/>
    <w:rsid w:val="005B4C53"/>
    <w:rsid w:val="005C22CA"/>
    <w:rsid w:val="005C42B6"/>
    <w:rsid w:val="005D030B"/>
    <w:rsid w:val="00602F8F"/>
    <w:rsid w:val="006069D2"/>
    <w:rsid w:val="00615B45"/>
    <w:rsid w:val="006234C2"/>
    <w:rsid w:val="00623649"/>
    <w:rsid w:val="00635B0B"/>
    <w:rsid w:val="00674227"/>
    <w:rsid w:val="00675ED1"/>
    <w:rsid w:val="00682101"/>
    <w:rsid w:val="006B7D51"/>
    <w:rsid w:val="006E09DC"/>
    <w:rsid w:val="006E13D0"/>
    <w:rsid w:val="006E46C7"/>
    <w:rsid w:val="006E5239"/>
    <w:rsid w:val="006E6698"/>
    <w:rsid w:val="00724EF9"/>
    <w:rsid w:val="0073740B"/>
    <w:rsid w:val="007547EF"/>
    <w:rsid w:val="00756CCA"/>
    <w:rsid w:val="00771DC7"/>
    <w:rsid w:val="00792602"/>
    <w:rsid w:val="00796855"/>
    <w:rsid w:val="007B3D5E"/>
    <w:rsid w:val="007E5B96"/>
    <w:rsid w:val="00813BB1"/>
    <w:rsid w:val="00830B2E"/>
    <w:rsid w:val="00843A3A"/>
    <w:rsid w:val="008440DB"/>
    <w:rsid w:val="00870207"/>
    <w:rsid w:val="00894841"/>
    <w:rsid w:val="008957A0"/>
    <w:rsid w:val="00897099"/>
    <w:rsid w:val="008E7F44"/>
    <w:rsid w:val="00905465"/>
    <w:rsid w:val="00913997"/>
    <w:rsid w:val="0093623F"/>
    <w:rsid w:val="00947050"/>
    <w:rsid w:val="00950D46"/>
    <w:rsid w:val="00964162"/>
    <w:rsid w:val="00972AB5"/>
    <w:rsid w:val="00994216"/>
    <w:rsid w:val="009945A7"/>
    <w:rsid w:val="009A7992"/>
    <w:rsid w:val="009B1045"/>
    <w:rsid w:val="009C7285"/>
    <w:rsid w:val="009D20F3"/>
    <w:rsid w:val="009D2AEE"/>
    <w:rsid w:val="009E2C16"/>
    <w:rsid w:val="00A06807"/>
    <w:rsid w:val="00A2278B"/>
    <w:rsid w:val="00A2324E"/>
    <w:rsid w:val="00A24B8F"/>
    <w:rsid w:val="00A33B5A"/>
    <w:rsid w:val="00A37373"/>
    <w:rsid w:val="00A60ACC"/>
    <w:rsid w:val="00A62657"/>
    <w:rsid w:val="00A63C1D"/>
    <w:rsid w:val="00A92CE1"/>
    <w:rsid w:val="00AA0AB7"/>
    <w:rsid w:val="00AA434C"/>
    <w:rsid w:val="00AC36B3"/>
    <w:rsid w:val="00B10BF9"/>
    <w:rsid w:val="00B57AE4"/>
    <w:rsid w:val="00B8670F"/>
    <w:rsid w:val="00B970B2"/>
    <w:rsid w:val="00BC72C5"/>
    <w:rsid w:val="00BD05D2"/>
    <w:rsid w:val="00BD2A2C"/>
    <w:rsid w:val="00BE300B"/>
    <w:rsid w:val="00BE7D80"/>
    <w:rsid w:val="00BF39C9"/>
    <w:rsid w:val="00BF3CF2"/>
    <w:rsid w:val="00C149D3"/>
    <w:rsid w:val="00C30EB8"/>
    <w:rsid w:val="00C339EE"/>
    <w:rsid w:val="00C43A95"/>
    <w:rsid w:val="00C63DDC"/>
    <w:rsid w:val="00C6675D"/>
    <w:rsid w:val="00C73210"/>
    <w:rsid w:val="00C8478F"/>
    <w:rsid w:val="00CA133B"/>
    <w:rsid w:val="00CD37A8"/>
    <w:rsid w:val="00CD4C65"/>
    <w:rsid w:val="00CE1037"/>
    <w:rsid w:val="00CE23E7"/>
    <w:rsid w:val="00CE3D01"/>
    <w:rsid w:val="00D025EC"/>
    <w:rsid w:val="00D61D53"/>
    <w:rsid w:val="00D64995"/>
    <w:rsid w:val="00D6614F"/>
    <w:rsid w:val="00D8077D"/>
    <w:rsid w:val="00D85EBF"/>
    <w:rsid w:val="00D96C1E"/>
    <w:rsid w:val="00DD39BC"/>
    <w:rsid w:val="00DD650D"/>
    <w:rsid w:val="00DF5390"/>
    <w:rsid w:val="00E03D27"/>
    <w:rsid w:val="00E53192"/>
    <w:rsid w:val="00E84DBF"/>
    <w:rsid w:val="00E960BE"/>
    <w:rsid w:val="00ED7C68"/>
    <w:rsid w:val="00ED7C6E"/>
    <w:rsid w:val="00EE7031"/>
    <w:rsid w:val="00EF6091"/>
    <w:rsid w:val="00F65F78"/>
    <w:rsid w:val="00F92356"/>
    <w:rsid w:val="00FA00A7"/>
    <w:rsid w:val="00FC4093"/>
    <w:rsid w:val="00FE09B9"/>
    <w:rsid w:val="00FE244D"/>
    <w:rsid w:val="00FF00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099"/>
    <w:pPr>
      <w:spacing w:line="240" w:lineRule="auto"/>
      <w:jc w:val="both"/>
    </w:pPr>
    <w:rPr>
      <w:rFonts w:ascii="Arial" w:eastAsia="Times New Roman" w:hAnsi="Arial" w:cstheme="minorHAnsi"/>
      <w:color w:val="222222"/>
      <w:sz w:val="24"/>
      <w:szCs w:val="24"/>
      <w:lang w:val="en-US" w:eastAsia="en-GB"/>
    </w:rPr>
  </w:style>
  <w:style w:type="paragraph" w:styleId="Heading1">
    <w:name w:val="heading 1"/>
    <w:basedOn w:val="Normal"/>
    <w:next w:val="Normal"/>
    <w:link w:val="Heading1Char"/>
    <w:qFormat/>
    <w:rsid w:val="004430B8"/>
    <w:pPr>
      <w:spacing w:after="240"/>
      <w:outlineLvl w:val="0"/>
    </w:pPr>
    <w:rPr>
      <w:b/>
      <w:bCs/>
      <w:color w:val="005EB8" w:themeColor="text2"/>
      <w:sz w:val="56"/>
      <w:szCs w:val="56"/>
    </w:rPr>
  </w:style>
  <w:style w:type="paragraph" w:styleId="Heading2">
    <w:name w:val="heading 2"/>
    <w:basedOn w:val="Subtitle"/>
    <w:next w:val="Normal"/>
    <w:link w:val="Heading2Char"/>
    <w:uiPriority w:val="9"/>
    <w:unhideWhenUsed/>
    <w:qFormat/>
    <w:rsid w:val="000D5849"/>
    <w:pPr>
      <w:spacing w:after="240"/>
      <w:outlineLvl w:val="1"/>
    </w:pPr>
    <w:rPr>
      <w:color w:val="000000" w:themeColor="text1"/>
    </w:rPr>
  </w:style>
  <w:style w:type="paragraph" w:styleId="Heading3">
    <w:name w:val="heading 3"/>
    <w:basedOn w:val="Normal"/>
    <w:next w:val="Normal"/>
    <w:link w:val="Heading3Char"/>
    <w:uiPriority w:val="9"/>
    <w:semiHidden/>
    <w:unhideWhenUsed/>
    <w:qFormat/>
    <w:rsid w:val="00233793"/>
    <w:pPr>
      <w:keepNext/>
      <w:keepLines/>
      <w:spacing w:before="40" w:after="0"/>
      <w:outlineLvl w:val="2"/>
    </w:pPr>
    <w:rPr>
      <w:rFonts w:asciiTheme="majorHAnsi" w:eastAsiaTheme="majorEastAsia" w:hAnsiTheme="majorHAnsi" w:cstheme="majorBidi"/>
      <w:color w:val="6C140E"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30B8"/>
    <w:rPr>
      <w:rFonts w:ascii="Arial" w:eastAsia="Times New Roman" w:hAnsi="Arial" w:cstheme="minorHAnsi"/>
      <w:b/>
      <w:bCs/>
      <w:color w:val="005EB8" w:themeColor="text2"/>
      <w:sz w:val="56"/>
      <w:szCs w:val="56"/>
      <w:shd w:val="clear" w:color="auto" w:fill="FFFFFF"/>
      <w:lang w:eastAsia="en-GB"/>
    </w:rPr>
  </w:style>
  <w:style w:type="paragraph" w:styleId="Header">
    <w:name w:val="header"/>
    <w:basedOn w:val="Normal"/>
    <w:link w:val="HeaderChar"/>
    <w:uiPriority w:val="99"/>
    <w:unhideWhenUsed/>
    <w:rsid w:val="003938EF"/>
    <w:pPr>
      <w:tabs>
        <w:tab w:val="center" w:pos="4513"/>
        <w:tab w:val="right" w:pos="9026"/>
      </w:tabs>
      <w:spacing w:after="0"/>
    </w:pPr>
  </w:style>
  <w:style w:type="character" w:customStyle="1" w:styleId="HeaderChar">
    <w:name w:val="Header Char"/>
    <w:basedOn w:val="DefaultParagraphFont"/>
    <w:link w:val="Header"/>
    <w:uiPriority w:val="99"/>
    <w:rsid w:val="003938EF"/>
  </w:style>
  <w:style w:type="paragraph" w:styleId="Footer">
    <w:name w:val="footer"/>
    <w:basedOn w:val="Normal"/>
    <w:link w:val="FooterChar"/>
    <w:uiPriority w:val="99"/>
    <w:unhideWhenUsed/>
    <w:rsid w:val="003938EF"/>
    <w:pPr>
      <w:tabs>
        <w:tab w:val="center" w:pos="4513"/>
        <w:tab w:val="right" w:pos="9026"/>
      </w:tabs>
      <w:spacing w:after="0"/>
    </w:pPr>
  </w:style>
  <w:style w:type="character" w:customStyle="1" w:styleId="FooterChar">
    <w:name w:val="Footer Char"/>
    <w:basedOn w:val="DefaultParagraphFont"/>
    <w:link w:val="Footer"/>
    <w:uiPriority w:val="99"/>
    <w:rsid w:val="003938EF"/>
  </w:style>
  <w:style w:type="table" w:styleId="TableGrid">
    <w:name w:val="Table Grid"/>
    <w:basedOn w:val="TableNormal"/>
    <w:uiPriority w:val="59"/>
    <w:rsid w:val="00393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938E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en-GB"/>
    </w:rPr>
  </w:style>
  <w:style w:type="paragraph" w:styleId="TOCHeading">
    <w:name w:val="TOC Heading"/>
    <w:basedOn w:val="Heading1"/>
    <w:next w:val="Normal"/>
    <w:uiPriority w:val="39"/>
    <w:unhideWhenUsed/>
    <w:qFormat/>
    <w:rsid w:val="00AC36B3"/>
    <w:pPr>
      <w:keepNext/>
      <w:keepLines/>
      <w:spacing w:before="240" w:line="259" w:lineRule="auto"/>
      <w:outlineLvl w:val="9"/>
    </w:pPr>
    <w:rPr>
      <w:rFonts w:asciiTheme="minorHAnsi" w:eastAsiaTheme="minorEastAsia" w:hAnsiTheme="minorHAnsi" w:cs="Times New Roman"/>
      <w:bCs w:val="0"/>
      <w:sz w:val="32"/>
      <w:szCs w:val="32"/>
    </w:rPr>
  </w:style>
  <w:style w:type="paragraph" w:styleId="TOC2">
    <w:name w:val="toc 2"/>
    <w:basedOn w:val="Normal"/>
    <w:next w:val="Normal"/>
    <w:autoRedefine/>
    <w:uiPriority w:val="39"/>
    <w:unhideWhenUsed/>
    <w:rsid w:val="00E960BE"/>
    <w:pPr>
      <w:spacing w:after="100"/>
      <w:ind w:left="220"/>
    </w:pPr>
    <w:rPr>
      <w:rFonts w:eastAsiaTheme="minorEastAsia" w:cs="Times New Roman"/>
    </w:rPr>
  </w:style>
  <w:style w:type="paragraph" w:styleId="TOC1">
    <w:name w:val="toc 1"/>
    <w:basedOn w:val="Normal"/>
    <w:next w:val="Normal"/>
    <w:autoRedefine/>
    <w:uiPriority w:val="39"/>
    <w:unhideWhenUsed/>
    <w:rsid w:val="00E960BE"/>
    <w:pPr>
      <w:spacing w:after="100"/>
    </w:pPr>
    <w:rPr>
      <w:rFonts w:eastAsiaTheme="minorEastAsia" w:cs="Times New Roman"/>
    </w:rPr>
  </w:style>
  <w:style w:type="paragraph" w:styleId="TOC3">
    <w:name w:val="toc 3"/>
    <w:basedOn w:val="Normal"/>
    <w:next w:val="Normal"/>
    <w:autoRedefine/>
    <w:uiPriority w:val="39"/>
    <w:unhideWhenUsed/>
    <w:rsid w:val="00E960BE"/>
    <w:pPr>
      <w:spacing w:after="100"/>
      <w:ind w:left="440"/>
    </w:pPr>
    <w:rPr>
      <w:rFonts w:eastAsiaTheme="minorEastAsia" w:cs="Times New Roman"/>
    </w:rPr>
  </w:style>
  <w:style w:type="paragraph" w:customStyle="1" w:styleId="m-8081884051893894718msolistparagraph">
    <w:name w:val="m_-8081884051893894718msolistparagraph"/>
    <w:basedOn w:val="Normal"/>
    <w:rsid w:val="00BE300B"/>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897099"/>
    <w:rPr>
      <w:color w:val="005EB8" w:themeColor="text2"/>
      <w:u w:val="single"/>
    </w:rPr>
  </w:style>
  <w:style w:type="paragraph" w:styleId="Title">
    <w:name w:val="Title"/>
    <w:basedOn w:val="Normal"/>
    <w:next w:val="Normal"/>
    <w:link w:val="TitleChar"/>
    <w:uiPriority w:val="10"/>
    <w:qFormat/>
    <w:rsid w:val="004430B8"/>
    <w:pPr>
      <w:spacing w:after="0"/>
      <w:contextualSpacing/>
    </w:pPr>
    <w:rPr>
      <w:rFonts w:eastAsiaTheme="majorEastAsia" w:cstheme="majorBidi"/>
      <w:b/>
      <w:bCs/>
      <w:spacing w:val="-10"/>
      <w:kern w:val="28"/>
      <w:sz w:val="144"/>
      <w:szCs w:val="144"/>
    </w:rPr>
  </w:style>
  <w:style w:type="character" w:customStyle="1" w:styleId="TitleChar">
    <w:name w:val="Title Char"/>
    <w:basedOn w:val="DefaultParagraphFont"/>
    <w:link w:val="Title"/>
    <w:uiPriority w:val="10"/>
    <w:rsid w:val="004430B8"/>
    <w:rPr>
      <w:rFonts w:ascii="Arial" w:eastAsiaTheme="majorEastAsia" w:hAnsi="Arial" w:cstheme="majorBidi"/>
      <w:b/>
      <w:bCs/>
      <w:color w:val="222222"/>
      <w:spacing w:val="-10"/>
      <w:kern w:val="28"/>
      <w:sz w:val="144"/>
      <w:szCs w:val="144"/>
      <w:shd w:val="clear" w:color="auto" w:fill="FFFFFF"/>
      <w:lang w:eastAsia="en-GB"/>
    </w:rPr>
  </w:style>
  <w:style w:type="paragraph" w:styleId="ListParagraph">
    <w:name w:val="List Paragraph"/>
    <w:basedOn w:val="Normal"/>
    <w:uiPriority w:val="34"/>
    <w:qFormat/>
    <w:rsid w:val="00894841"/>
    <w:pPr>
      <w:ind w:left="720"/>
      <w:contextualSpacing/>
    </w:pPr>
  </w:style>
  <w:style w:type="paragraph" w:customStyle="1" w:styleId="inline">
    <w:name w:val="inline"/>
    <w:basedOn w:val="Normal"/>
    <w:rsid w:val="00FE09B9"/>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FE09B9"/>
    <w:rPr>
      <w:b/>
      <w:bCs/>
    </w:rPr>
  </w:style>
  <w:style w:type="character" w:customStyle="1" w:styleId="Heading3Char">
    <w:name w:val="Heading 3 Char"/>
    <w:basedOn w:val="DefaultParagraphFont"/>
    <w:link w:val="Heading3"/>
    <w:uiPriority w:val="9"/>
    <w:semiHidden/>
    <w:rsid w:val="00233793"/>
    <w:rPr>
      <w:rFonts w:asciiTheme="majorHAnsi" w:eastAsiaTheme="majorEastAsia" w:hAnsiTheme="majorHAnsi" w:cstheme="majorBidi"/>
      <w:color w:val="6C140E" w:themeColor="accent1" w:themeShade="7F"/>
      <w:sz w:val="24"/>
      <w:szCs w:val="24"/>
    </w:rPr>
  </w:style>
  <w:style w:type="character" w:styleId="Emphasis">
    <w:name w:val="Emphasis"/>
    <w:basedOn w:val="DefaultParagraphFont"/>
    <w:uiPriority w:val="20"/>
    <w:qFormat/>
    <w:rsid w:val="00233793"/>
    <w:rPr>
      <w:i/>
      <w:iCs/>
    </w:rPr>
  </w:style>
  <w:style w:type="character" w:customStyle="1" w:styleId="UnresolvedMention1">
    <w:name w:val="Unresolved Mention1"/>
    <w:basedOn w:val="DefaultParagraphFont"/>
    <w:uiPriority w:val="99"/>
    <w:semiHidden/>
    <w:unhideWhenUsed/>
    <w:rsid w:val="00674227"/>
    <w:rPr>
      <w:color w:val="605E5C"/>
      <w:shd w:val="clear" w:color="auto" w:fill="E1DFDD"/>
    </w:rPr>
  </w:style>
  <w:style w:type="paragraph" w:styleId="BalloonText">
    <w:name w:val="Balloon Text"/>
    <w:basedOn w:val="Normal"/>
    <w:link w:val="BalloonTextChar"/>
    <w:uiPriority w:val="99"/>
    <w:semiHidden/>
    <w:unhideWhenUsed/>
    <w:rsid w:val="0093623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23F"/>
    <w:rPr>
      <w:rFonts w:ascii="Tahoma" w:hAnsi="Tahoma" w:cs="Tahoma"/>
      <w:sz w:val="16"/>
      <w:szCs w:val="16"/>
    </w:rPr>
  </w:style>
  <w:style w:type="character" w:styleId="CommentReference">
    <w:name w:val="annotation reference"/>
    <w:basedOn w:val="DefaultParagraphFont"/>
    <w:uiPriority w:val="99"/>
    <w:semiHidden/>
    <w:unhideWhenUsed/>
    <w:rsid w:val="00112CE7"/>
    <w:rPr>
      <w:sz w:val="16"/>
      <w:szCs w:val="16"/>
    </w:rPr>
  </w:style>
  <w:style w:type="paragraph" w:styleId="CommentText">
    <w:name w:val="annotation text"/>
    <w:basedOn w:val="Normal"/>
    <w:link w:val="CommentTextChar"/>
    <w:uiPriority w:val="99"/>
    <w:semiHidden/>
    <w:unhideWhenUsed/>
    <w:rsid w:val="00112CE7"/>
    <w:rPr>
      <w:sz w:val="20"/>
      <w:szCs w:val="20"/>
    </w:rPr>
  </w:style>
  <w:style w:type="character" w:customStyle="1" w:styleId="CommentTextChar">
    <w:name w:val="Comment Text Char"/>
    <w:basedOn w:val="DefaultParagraphFont"/>
    <w:link w:val="CommentText"/>
    <w:uiPriority w:val="99"/>
    <w:semiHidden/>
    <w:rsid w:val="00112CE7"/>
    <w:rPr>
      <w:sz w:val="20"/>
      <w:szCs w:val="20"/>
    </w:rPr>
  </w:style>
  <w:style w:type="paragraph" w:styleId="CommentSubject">
    <w:name w:val="annotation subject"/>
    <w:basedOn w:val="CommentText"/>
    <w:next w:val="CommentText"/>
    <w:link w:val="CommentSubjectChar"/>
    <w:uiPriority w:val="99"/>
    <w:semiHidden/>
    <w:unhideWhenUsed/>
    <w:rsid w:val="00112CE7"/>
    <w:rPr>
      <w:b/>
      <w:bCs/>
    </w:rPr>
  </w:style>
  <w:style w:type="character" w:customStyle="1" w:styleId="CommentSubjectChar">
    <w:name w:val="Comment Subject Char"/>
    <w:basedOn w:val="CommentTextChar"/>
    <w:link w:val="CommentSubject"/>
    <w:uiPriority w:val="99"/>
    <w:semiHidden/>
    <w:rsid w:val="00112CE7"/>
    <w:rPr>
      <w:b/>
      <w:bCs/>
      <w:sz w:val="20"/>
      <w:szCs w:val="20"/>
    </w:rPr>
  </w:style>
  <w:style w:type="paragraph" w:styleId="Subtitle">
    <w:name w:val="Subtitle"/>
    <w:basedOn w:val="Normal"/>
    <w:next w:val="Normal"/>
    <w:link w:val="SubtitleChar"/>
    <w:uiPriority w:val="11"/>
    <w:qFormat/>
    <w:rsid w:val="00AC36B3"/>
    <w:pPr>
      <w:spacing w:after="0"/>
    </w:pPr>
    <w:rPr>
      <w:b/>
      <w:bCs/>
      <w:color w:val="005EB8" w:themeColor="text2"/>
      <w:sz w:val="36"/>
      <w:szCs w:val="36"/>
    </w:rPr>
  </w:style>
  <w:style w:type="character" w:customStyle="1" w:styleId="SubtitleChar">
    <w:name w:val="Subtitle Char"/>
    <w:basedOn w:val="DefaultParagraphFont"/>
    <w:link w:val="Subtitle"/>
    <w:uiPriority w:val="11"/>
    <w:rsid w:val="00AC36B3"/>
    <w:rPr>
      <w:rFonts w:ascii="Arial" w:eastAsia="Times New Roman" w:hAnsi="Arial" w:cstheme="minorHAnsi"/>
      <w:b/>
      <w:bCs/>
      <w:color w:val="005EB8" w:themeColor="text2"/>
      <w:sz w:val="36"/>
      <w:szCs w:val="36"/>
      <w:lang w:val="en-US" w:eastAsia="en-GB"/>
    </w:rPr>
  </w:style>
  <w:style w:type="character" w:customStyle="1" w:styleId="Heading2Char">
    <w:name w:val="Heading 2 Char"/>
    <w:basedOn w:val="DefaultParagraphFont"/>
    <w:link w:val="Heading2"/>
    <w:uiPriority w:val="9"/>
    <w:rsid w:val="000D5849"/>
    <w:rPr>
      <w:rFonts w:ascii="Arial" w:eastAsia="Times New Roman" w:hAnsi="Arial" w:cstheme="minorHAnsi"/>
      <w:b/>
      <w:bCs/>
      <w:color w:val="000000" w:themeColor="text1"/>
      <w:sz w:val="36"/>
      <w:szCs w:val="36"/>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099"/>
    <w:pPr>
      <w:spacing w:line="240" w:lineRule="auto"/>
      <w:jc w:val="both"/>
    </w:pPr>
    <w:rPr>
      <w:rFonts w:ascii="Arial" w:eastAsia="Times New Roman" w:hAnsi="Arial" w:cstheme="minorHAnsi"/>
      <w:color w:val="222222"/>
      <w:sz w:val="24"/>
      <w:szCs w:val="24"/>
      <w:lang w:val="en-US" w:eastAsia="en-GB"/>
    </w:rPr>
  </w:style>
  <w:style w:type="paragraph" w:styleId="Heading1">
    <w:name w:val="heading 1"/>
    <w:basedOn w:val="Normal"/>
    <w:next w:val="Normal"/>
    <w:link w:val="Heading1Char"/>
    <w:qFormat/>
    <w:rsid w:val="004430B8"/>
    <w:pPr>
      <w:spacing w:after="240"/>
      <w:outlineLvl w:val="0"/>
    </w:pPr>
    <w:rPr>
      <w:b/>
      <w:bCs/>
      <w:color w:val="005EB8" w:themeColor="text2"/>
      <w:sz w:val="56"/>
      <w:szCs w:val="56"/>
    </w:rPr>
  </w:style>
  <w:style w:type="paragraph" w:styleId="Heading2">
    <w:name w:val="heading 2"/>
    <w:basedOn w:val="Subtitle"/>
    <w:next w:val="Normal"/>
    <w:link w:val="Heading2Char"/>
    <w:uiPriority w:val="9"/>
    <w:unhideWhenUsed/>
    <w:qFormat/>
    <w:rsid w:val="000D5849"/>
    <w:pPr>
      <w:spacing w:after="240"/>
      <w:outlineLvl w:val="1"/>
    </w:pPr>
    <w:rPr>
      <w:color w:val="000000" w:themeColor="text1"/>
    </w:rPr>
  </w:style>
  <w:style w:type="paragraph" w:styleId="Heading3">
    <w:name w:val="heading 3"/>
    <w:basedOn w:val="Normal"/>
    <w:next w:val="Normal"/>
    <w:link w:val="Heading3Char"/>
    <w:uiPriority w:val="9"/>
    <w:semiHidden/>
    <w:unhideWhenUsed/>
    <w:qFormat/>
    <w:rsid w:val="00233793"/>
    <w:pPr>
      <w:keepNext/>
      <w:keepLines/>
      <w:spacing w:before="40" w:after="0"/>
      <w:outlineLvl w:val="2"/>
    </w:pPr>
    <w:rPr>
      <w:rFonts w:asciiTheme="majorHAnsi" w:eastAsiaTheme="majorEastAsia" w:hAnsiTheme="majorHAnsi" w:cstheme="majorBidi"/>
      <w:color w:val="6C140E"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30B8"/>
    <w:rPr>
      <w:rFonts w:ascii="Arial" w:eastAsia="Times New Roman" w:hAnsi="Arial" w:cstheme="minorHAnsi"/>
      <w:b/>
      <w:bCs/>
      <w:color w:val="005EB8" w:themeColor="text2"/>
      <w:sz w:val="56"/>
      <w:szCs w:val="56"/>
      <w:shd w:val="clear" w:color="auto" w:fill="FFFFFF"/>
      <w:lang w:eastAsia="en-GB"/>
    </w:rPr>
  </w:style>
  <w:style w:type="paragraph" w:styleId="Header">
    <w:name w:val="header"/>
    <w:basedOn w:val="Normal"/>
    <w:link w:val="HeaderChar"/>
    <w:uiPriority w:val="99"/>
    <w:unhideWhenUsed/>
    <w:rsid w:val="003938EF"/>
    <w:pPr>
      <w:tabs>
        <w:tab w:val="center" w:pos="4513"/>
        <w:tab w:val="right" w:pos="9026"/>
      </w:tabs>
      <w:spacing w:after="0"/>
    </w:pPr>
  </w:style>
  <w:style w:type="character" w:customStyle="1" w:styleId="HeaderChar">
    <w:name w:val="Header Char"/>
    <w:basedOn w:val="DefaultParagraphFont"/>
    <w:link w:val="Header"/>
    <w:uiPriority w:val="99"/>
    <w:rsid w:val="003938EF"/>
  </w:style>
  <w:style w:type="paragraph" w:styleId="Footer">
    <w:name w:val="footer"/>
    <w:basedOn w:val="Normal"/>
    <w:link w:val="FooterChar"/>
    <w:uiPriority w:val="99"/>
    <w:unhideWhenUsed/>
    <w:rsid w:val="003938EF"/>
    <w:pPr>
      <w:tabs>
        <w:tab w:val="center" w:pos="4513"/>
        <w:tab w:val="right" w:pos="9026"/>
      </w:tabs>
      <w:spacing w:after="0"/>
    </w:pPr>
  </w:style>
  <w:style w:type="character" w:customStyle="1" w:styleId="FooterChar">
    <w:name w:val="Footer Char"/>
    <w:basedOn w:val="DefaultParagraphFont"/>
    <w:link w:val="Footer"/>
    <w:uiPriority w:val="99"/>
    <w:rsid w:val="003938EF"/>
  </w:style>
  <w:style w:type="table" w:styleId="TableGrid">
    <w:name w:val="Table Grid"/>
    <w:basedOn w:val="TableNormal"/>
    <w:uiPriority w:val="59"/>
    <w:rsid w:val="00393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938E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en-GB"/>
    </w:rPr>
  </w:style>
  <w:style w:type="paragraph" w:styleId="TOCHeading">
    <w:name w:val="TOC Heading"/>
    <w:basedOn w:val="Heading1"/>
    <w:next w:val="Normal"/>
    <w:uiPriority w:val="39"/>
    <w:unhideWhenUsed/>
    <w:qFormat/>
    <w:rsid w:val="00AC36B3"/>
    <w:pPr>
      <w:keepNext/>
      <w:keepLines/>
      <w:spacing w:before="240" w:line="259" w:lineRule="auto"/>
      <w:outlineLvl w:val="9"/>
    </w:pPr>
    <w:rPr>
      <w:rFonts w:asciiTheme="minorHAnsi" w:eastAsiaTheme="minorEastAsia" w:hAnsiTheme="minorHAnsi" w:cs="Times New Roman"/>
      <w:bCs w:val="0"/>
      <w:sz w:val="32"/>
      <w:szCs w:val="32"/>
    </w:rPr>
  </w:style>
  <w:style w:type="paragraph" w:styleId="TOC2">
    <w:name w:val="toc 2"/>
    <w:basedOn w:val="Normal"/>
    <w:next w:val="Normal"/>
    <w:autoRedefine/>
    <w:uiPriority w:val="39"/>
    <w:unhideWhenUsed/>
    <w:rsid w:val="00E960BE"/>
    <w:pPr>
      <w:spacing w:after="100"/>
      <w:ind w:left="220"/>
    </w:pPr>
    <w:rPr>
      <w:rFonts w:eastAsiaTheme="minorEastAsia" w:cs="Times New Roman"/>
    </w:rPr>
  </w:style>
  <w:style w:type="paragraph" w:styleId="TOC1">
    <w:name w:val="toc 1"/>
    <w:basedOn w:val="Normal"/>
    <w:next w:val="Normal"/>
    <w:autoRedefine/>
    <w:uiPriority w:val="39"/>
    <w:unhideWhenUsed/>
    <w:rsid w:val="00E960BE"/>
    <w:pPr>
      <w:spacing w:after="100"/>
    </w:pPr>
    <w:rPr>
      <w:rFonts w:eastAsiaTheme="minorEastAsia" w:cs="Times New Roman"/>
    </w:rPr>
  </w:style>
  <w:style w:type="paragraph" w:styleId="TOC3">
    <w:name w:val="toc 3"/>
    <w:basedOn w:val="Normal"/>
    <w:next w:val="Normal"/>
    <w:autoRedefine/>
    <w:uiPriority w:val="39"/>
    <w:unhideWhenUsed/>
    <w:rsid w:val="00E960BE"/>
    <w:pPr>
      <w:spacing w:after="100"/>
      <w:ind w:left="440"/>
    </w:pPr>
    <w:rPr>
      <w:rFonts w:eastAsiaTheme="minorEastAsia" w:cs="Times New Roman"/>
    </w:rPr>
  </w:style>
  <w:style w:type="paragraph" w:customStyle="1" w:styleId="m-8081884051893894718msolistparagraph">
    <w:name w:val="m_-8081884051893894718msolistparagraph"/>
    <w:basedOn w:val="Normal"/>
    <w:rsid w:val="00BE300B"/>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897099"/>
    <w:rPr>
      <w:color w:val="005EB8" w:themeColor="text2"/>
      <w:u w:val="single"/>
    </w:rPr>
  </w:style>
  <w:style w:type="paragraph" w:styleId="Title">
    <w:name w:val="Title"/>
    <w:basedOn w:val="Normal"/>
    <w:next w:val="Normal"/>
    <w:link w:val="TitleChar"/>
    <w:uiPriority w:val="10"/>
    <w:qFormat/>
    <w:rsid w:val="004430B8"/>
    <w:pPr>
      <w:spacing w:after="0"/>
      <w:contextualSpacing/>
    </w:pPr>
    <w:rPr>
      <w:rFonts w:eastAsiaTheme="majorEastAsia" w:cstheme="majorBidi"/>
      <w:b/>
      <w:bCs/>
      <w:spacing w:val="-10"/>
      <w:kern w:val="28"/>
      <w:sz w:val="144"/>
      <w:szCs w:val="144"/>
    </w:rPr>
  </w:style>
  <w:style w:type="character" w:customStyle="1" w:styleId="TitleChar">
    <w:name w:val="Title Char"/>
    <w:basedOn w:val="DefaultParagraphFont"/>
    <w:link w:val="Title"/>
    <w:uiPriority w:val="10"/>
    <w:rsid w:val="004430B8"/>
    <w:rPr>
      <w:rFonts w:ascii="Arial" w:eastAsiaTheme="majorEastAsia" w:hAnsi="Arial" w:cstheme="majorBidi"/>
      <w:b/>
      <w:bCs/>
      <w:color w:val="222222"/>
      <w:spacing w:val="-10"/>
      <w:kern w:val="28"/>
      <w:sz w:val="144"/>
      <w:szCs w:val="144"/>
      <w:shd w:val="clear" w:color="auto" w:fill="FFFFFF"/>
      <w:lang w:eastAsia="en-GB"/>
    </w:rPr>
  </w:style>
  <w:style w:type="paragraph" w:styleId="ListParagraph">
    <w:name w:val="List Paragraph"/>
    <w:basedOn w:val="Normal"/>
    <w:uiPriority w:val="34"/>
    <w:qFormat/>
    <w:rsid w:val="00894841"/>
    <w:pPr>
      <w:ind w:left="720"/>
      <w:contextualSpacing/>
    </w:pPr>
  </w:style>
  <w:style w:type="paragraph" w:customStyle="1" w:styleId="inline">
    <w:name w:val="inline"/>
    <w:basedOn w:val="Normal"/>
    <w:rsid w:val="00FE09B9"/>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FE09B9"/>
    <w:rPr>
      <w:b/>
      <w:bCs/>
    </w:rPr>
  </w:style>
  <w:style w:type="character" w:customStyle="1" w:styleId="Heading3Char">
    <w:name w:val="Heading 3 Char"/>
    <w:basedOn w:val="DefaultParagraphFont"/>
    <w:link w:val="Heading3"/>
    <w:uiPriority w:val="9"/>
    <w:semiHidden/>
    <w:rsid w:val="00233793"/>
    <w:rPr>
      <w:rFonts w:asciiTheme="majorHAnsi" w:eastAsiaTheme="majorEastAsia" w:hAnsiTheme="majorHAnsi" w:cstheme="majorBidi"/>
      <w:color w:val="6C140E" w:themeColor="accent1" w:themeShade="7F"/>
      <w:sz w:val="24"/>
      <w:szCs w:val="24"/>
    </w:rPr>
  </w:style>
  <w:style w:type="character" w:styleId="Emphasis">
    <w:name w:val="Emphasis"/>
    <w:basedOn w:val="DefaultParagraphFont"/>
    <w:uiPriority w:val="20"/>
    <w:qFormat/>
    <w:rsid w:val="00233793"/>
    <w:rPr>
      <w:i/>
      <w:iCs/>
    </w:rPr>
  </w:style>
  <w:style w:type="character" w:customStyle="1" w:styleId="UnresolvedMention1">
    <w:name w:val="Unresolved Mention1"/>
    <w:basedOn w:val="DefaultParagraphFont"/>
    <w:uiPriority w:val="99"/>
    <w:semiHidden/>
    <w:unhideWhenUsed/>
    <w:rsid w:val="00674227"/>
    <w:rPr>
      <w:color w:val="605E5C"/>
      <w:shd w:val="clear" w:color="auto" w:fill="E1DFDD"/>
    </w:rPr>
  </w:style>
  <w:style w:type="paragraph" w:styleId="BalloonText">
    <w:name w:val="Balloon Text"/>
    <w:basedOn w:val="Normal"/>
    <w:link w:val="BalloonTextChar"/>
    <w:uiPriority w:val="99"/>
    <w:semiHidden/>
    <w:unhideWhenUsed/>
    <w:rsid w:val="0093623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23F"/>
    <w:rPr>
      <w:rFonts w:ascii="Tahoma" w:hAnsi="Tahoma" w:cs="Tahoma"/>
      <w:sz w:val="16"/>
      <w:szCs w:val="16"/>
    </w:rPr>
  </w:style>
  <w:style w:type="character" w:styleId="CommentReference">
    <w:name w:val="annotation reference"/>
    <w:basedOn w:val="DefaultParagraphFont"/>
    <w:uiPriority w:val="99"/>
    <w:semiHidden/>
    <w:unhideWhenUsed/>
    <w:rsid w:val="00112CE7"/>
    <w:rPr>
      <w:sz w:val="16"/>
      <w:szCs w:val="16"/>
    </w:rPr>
  </w:style>
  <w:style w:type="paragraph" w:styleId="CommentText">
    <w:name w:val="annotation text"/>
    <w:basedOn w:val="Normal"/>
    <w:link w:val="CommentTextChar"/>
    <w:uiPriority w:val="99"/>
    <w:semiHidden/>
    <w:unhideWhenUsed/>
    <w:rsid w:val="00112CE7"/>
    <w:rPr>
      <w:sz w:val="20"/>
      <w:szCs w:val="20"/>
    </w:rPr>
  </w:style>
  <w:style w:type="character" w:customStyle="1" w:styleId="CommentTextChar">
    <w:name w:val="Comment Text Char"/>
    <w:basedOn w:val="DefaultParagraphFont"/>
    <w:link w:val="CommentText"/>
    <w:uiPriority w:val="99"/>
    <w:semiHidden/>
    <w:rsid w:val="00112CE7"/>
    <w:rPr>
      <w:sz w:val="20"/>
      <w:szCs w:val="20"/>
    </w:rPr>
  </w:style>
  <w:style w:type="paragraph" w:styleId="CommentSubject">
    <w:name w:val="annotation subject"/>
    <w:basedOn w:val="CommentText"/>
    <w:next w:val="CommentText"/>
    <w:link w:val="CommentSubjectChar"/>
    <w:uiPriority w:val="99"/>
    <w:semiHidden/>
    <w:unhideWhenUsed/>
    <w:rsid w:val="00112CE7"/>
    <w:rPr>
      <w:b/>
      <w:bCs/>
    </w:rPr>
  </w:style>
  <w:style w:type="character" w:customStyle="1" w:styleId="CommentSubjectChar">
    <w:name w:val="Comment Subject Char"/>
    <w:basedOn w:val="CommentTextChar"/>
    <w:link w:val="CommentSubject"/>
    <w:uiPriority w:val="99"/>
    <w:semiHidden/>
    <w:rsid w:val="00112CE7"/>
    <w:rPr>
      <w:b/>
      <w:bCs/>
      <w:sz w:val="20"/>
      <w:szCs w:val="20"/>
    </w:rPr>
  </w:style>
  <w:style w:type="paragraph" w:styleId="Subtitle">
    <w:name w:val="Subtitle"/>
    <w:basedOn w:val="Normal"/>
    <w:next w:val="Normal"/>
    <w:link w:val="SubtitleChar"/>
    <w:uiPriority w:val="11"/>
    <w:qFormat/>
    <w:rsid w:val="00AC36B3"/>
    <w:pPr>
      <w:spacing w:after="0"/>
    </w:pPr>
    <w:rPr>
      <w:b/>
      <w:bCs/>
      <w:color w:val="005EB8" w:themeColor="text2"/>
      <w:sz w:val="36"/>
      <w:szCs w:val="36"/>
    </w:rPr>
  </w:style>
  <w:style w:type="character" w:customStyle="1" w:styleId="SubtitleChar">
    <w:name w:val="Subtitle Char"/>
    <w:basedOn w:val="DefaultParagraphFont"/>
    <w:link w:val="Subtitle"/>
    <w:uiPriority w:val="11"/>
    <w:rsid w:val="00AC36B3"/>
    <w:rPr>
      <w:rFonts w:ascii="Arial" w:eastAsia="Times New Roman" w:hAnsi="Arial" w:cstheme="minorHAnsi"/>
      <w:b/>
      <w:bCs/>
      <w:color w:val="005EB8" w:themeColor="text2"/>
      <w:sz w:val="36"/>
      <w:szCs w:val="36"/>
      <w:lang w:val="en-US" w:eastAsia="en-GB"/>
    </w:rPr>
  </w:style>
  <w:style w:type="character" w:customStyle="1" w:styleId="Heading2Char">
    <w:name w:val="Heading 2 Char"/>
    <w:basedOn w:val="DefaultParagraphFont"/>
    <w:link w:val="Heading2"/>
    <w:uiPriority w:val="9"/>
    <w:rsid w:val="000D5849"/>
    <w:rPr>
      <w:rFonts w:ascii="Arial" w:eastAsia="Times New Roman" w:hAnsi="Arial" w:cstheme="minorHAnsi"/>
      <w:b/>
      <w:bCs/>
      <w:color w:val="000000" w:themeColor="text1"/>
      <w:sz w:val="36"/>
      <w:szCs w:val="36"/>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09172">
      <w:bodyDiv w:val="1"/>
      <w:marLeft w:val="0"/>
      <w:marRight w:val="0"/>
      <w:marTop w:val="0"/>
      <w:marBottom w:val="0"/>
      <w:divBdr>
        <w:top w:val="none" w:sz="0" w:space="0" w:color="auto"/>
        <w:left w:val="none" w:sz="0" w:space="0" w:color="auto"/>
        <w:bottom w:val="none" w:sz="0" w:space="0" w:color="auto"/>
        <w:right w:val="none" w:sz="0" w:space="0" w:color="auto"/>
      </w:divBdr>
    </w:div>
    <w:div w:id="779447813">
      <w:bodyDiv w:val="1"/>
      <w:marLeft w:val="0"/>
      <w:marRight w:val="0"/>
      <w:marTop w:val="0"/>
      <w:marBottom w:val="0"/>
      <w:divBdr>
        <w:top w:val="none" w:sz="0" w:space="0" w:color="auto"/>
        <w:left w:val="none" w:sz="0" w:space="0" w:color="auto"/>
        <w:bottom w:val="none" w:sz="0" w:space="0" w:color="auto"/>
        <w:right w:val="none" w:sz="0" w:space="0" w:color="auto"/>
      </w:divBdr>
    </w:div>
    <w:div w:id="838354465">
      <w:bodyDiv w:val="1"/>
      <w:marLeft w:val="0"/>
      <w:marRight w:val="0"/>
      <w:marTop w:val="0"/>
      <w:marBottom w:val="0"/>
      <w:divBdr>
        <w:top w:val="none" w:sz="0" w:space="0" w:color="auto"/>
        <w:left w:val="none" w:sz="0" w:space="0" w:color="auto"/>
        <w:bottom w:val="none" w:sz="0" w:space="0" w:color="auto"/>
        <w:right w:val="none" w:sz="0" w:space="0" w:color="auto"/>
      </w:divBdr>
    </w:div>
    <w:div w:id="1485274582">
      <w:bodyDiv w:val="1"/>
      <w:marLeft w:val="0"/>
      <w:marRight w:val="0"/>
      <w:marTop w:val="0"/>
      <w:marBottom w:val="0"/>
      <w:divBdr>
        <w:top w:val="none" w:sz="0" w:space="0" w:color="auto"/>
        <w:left w:val="none" w:sz="0" w:space="0" w:color="auto"/>
        <w:bottom w:val="none" w:sz="0" w:space="0" w:color="auto"/>
        <w:right w:val="none" w:sz="0" w:space="0" w:color="auto"/>
      </w:divBdr>
    </w:div>
    <w:div w:id="1642341342">
      <w:bodyDiv w:val="1"/>
      <w:marLeft w:val="0"/>
      <w:marRight w:val="0"/>
      <w:marTop w:val="0"/>
      <w:marBottom w:val="0"/>
      <w:divBdr>
        <w:top w:val="none" w:sz="0" w:space="0" w:color="auto"/>
        <w:left w:val="none" w:sz="0" w:space="0" w:color="auto"/>
        <w:bottom w:val="none" w:sz="0" w:space="0" w:color="auto"/>
        <w:right w:val="none" w:sz="0" w:space="0" w:color="auto"/>
      </w:divBdr>
    </w:div>
    <w:div w:id="192795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NHS EMCHN">
      <a:dk1>
        <a:sysClr val="windowText" lastClr="000000"/>
      </a:dk1>
      <a:lt1>
        <a:sysClr val="window" lastClr="FFFFFF"/>
      </a:lt1>
      <a:dk2>
        <a:srgbClr val="005EB8"/>
      </a:dk2>
      <a:lt2>
        <a:srgbClr val="E8EDEE"/>
      </a:lt2>
      <a:accent1>
        <a:srgbClr val="DA291C"/>
      </a:accent1>
      <a:accent2>
        <a:srgbClr val="8A1538"/>
      </a:accent2>
      <a:accent3>
        <a:srgbClr val="AE2573"/>
      </a:accent3>
      <a:accent4>
        <a:srgbClr val="7C2855"/>
      </a:accent4>
      <a:accent5>
        <a:srgbClr val="330072"/>
      </a:accent5>
      <a:accent6>
        <a:srgbClr val="FAE100"/>
      </a:accent6>
      <a:hlink>
        <a:srgbClr val="005EB8"/>
      </a:hlink>
      <a:folHlink>
        <a:srgbClr val="3300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D85CB48B2583E49BF04383440BF60BB" ma:contentTypeVersion="0" ma:contentTypeDescription="Create a new document." ma:contentTypeScope="" ma:versionID="013c8a598d29a0e506dfa2df1e89aa0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5C052-8068-4526-B4CB-A8A3E28D4221}">
  <ds:schemaRefs>
    <ds:schemaRef ds:uri="http://schemas.microsoft.com/sharepoint/v3/contenttype/forms"/>
  </ds:schemaRefs>
</ds:datastoreItem>
</file>

<file path=customXml/itemProps2.xml><?xml version="1.0" encoding="utf-8"?>
<ds:datastoreItem xmlns:ds="http://schemas.openxmlformats.org/officeDocument/2006/customXml" ds:itemID="{E56D415E-935B-4200-A818-BD80AF93A4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6A82D9-E59D-4A6E-A97B-A6C7D2C77F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6AAC55C-DF79-4807-BE68-98FE3DF0F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2263</Words>
  <Characters>12900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Hospitals Of Leicester NHS Trust</Company>
  <LinksUpToDate>false</LinksUpToDate>
  <CharactersWithSpaces>15133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EMCHC NETWORK GUIDELINES</dc:creator>
  <cp:lastModifiedBy>Thorpe Gavin - EMCHN Administration Manager</cp:lastModifiedBy>
  <cp:revision>4</cp:revision>
  <dcterms:created xsi:type="dcterms:W3CDTF">2021-09-17T10:15:00Z</dcterms:created>
  <dcterms:modified xsi:type="dcterms:W3CDTF">2021-09-27T13:49:00Z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0x0101002D85CB48B2583E49BF04383440BF60BB</vt:lpwstr>
  </property>
</Properties>
</file>